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E44A5" w14:textId="00549830" w:rsidR="00406D35" w:rsidRPr="00406D35" w:rsidRDefault="00406D35" w:rsidP="00406D35">
      <w:pPr>
        <w:autoSpaceDE w:val="0"/>
        <w:autoSpaceDN w:val="0"/>
        <w:adjustRightInd w:val="0"/>
        <w:spacing w:after="120" w:line="240" w:lineRule="auto"/>
        <w:jc w:val="center"/>
        <w:rPr>
          <w:rFonts w:ascii="Times New Roman" w:hAnsi="Times New Roman"/>
          <w:b/>
          <w:bCs/>
          <w:sz w:val="24"/>
          <w:szCs w:val="32"/>
        </w:rPr>
      </w:pPr>
      <w:r w:rsidRPr="00406D35">
        <w:rPr>
          <w:rFonts w:ascii="Times New Roman" w:hAnsi="Times New Roman"/>
          <w:b/>
          <w:bCs/>
          <w:sz w:val="24"/>
          <w:szCs w:val="32"/>
        </w:rPr>
        <w:t>0</w:t>
      </w:r>
      <w:r w:rsidR="00F75889">
        <w:rPr>
          <w:rFonts w:ascii="Times New Roman" w:hAnsi="Times New Roman"/>
          <w:b/>
          <w:bCs/>
          <w:sz w:val="24"/>
          <w:szCs w:val="32"/>
        </w:rPr>
        <w:t>9</w:t>
      </w:r>
      <w:r w:rsidRPr="00406D35">
        <w:rPr>
          <w:rFonts w:ascii="Times New Roman" w:hAnsi="Times New Roman"/>
          <w:b/>
          <w:bCs/>
          <w:sz w:val="24"/>
          <w:szCs w:val="32"/>
        </w:rPr>
        <w:t>/2019</w:t>
      </w:r>
      <w:r w:rsidRPr="00406D35" w:rsidDel="00301F14">
        <w:rPr>
          <w:rFonts w:ascii="Times New Roman" w:hAnsi="Times New Roman"/>
          <w:b/>
          <w:bCs/>
          <w:sz w:val="24"/>
          <w:szCs w:val="32"/>
        </w:rPr>
        <w:t xml:space="preserve"> </w:t>
      </w:r>
    </w:p>
    <w:p w14:paraId="482E078A" w14:textId="0167A262" w:rsidR="009231D6" w:rsidRPr="00406D35" w:rsidRDefault="009231D6" w:rsidP="00D239D8">
      <w:pPr>
        <w:autoSpaceDE w:val="0"/>
        <w:autoSpaceDN w:val="0"/>
        <w:adjustRightInd w:val="0"/>
        <w:spacing w:after="0" w:line="240" w:lineRule="auto"/>
        <w:rPr>
          <w:rFonts w:ascii="Times New Roman" w:hAnsi="Times New Roman"/>
          <w:b/>
          <w:bCs/>
        </w:rPr>
      </w:pPr>
      <w:r w:rsidRPr="00406D35">
        <w:rPr>
          <w:rFonts w:ascii="Times New Roman" w:hAnsi="Times New Roman"/>
          <w:b/>
          <w:bCs/>
        </w:rPr>
        <w:t>…………………………………………………………………………</w:t>
      </w:r>
      <w:r w:rsidR="00287B23" w:rsidRPr="00406D35">
        <w:rPr>
          <w:rFonts w:ascii="Times New Roman" w:hAnsi="Times New Roman"/>
          <w:b/>
          <w:bCs/>
        </w:rPr>
        <w:t>…………………………………</w:t>
      </w:r>
    </w:p>
    <w:p w14:paraId="05417974" w14:textId="08B5A66E" w:rsidR="00F96776" w:rsidRPr="00406D35" w:rsidRDefault="009231D6" w:rsidP="00FD169F">
      <w:pPr>
        <w:autoSpaceDE w:val="0"/>
        <w:autoSpaceDN w:val="0"/>
        <w:adjustRightInd w:val="0"/>
        <w:spacing w:before="240" w:after="0" w:line="240" w:lineRule="auto"/>
        <w:jc w:val="center"/>
        <w:rPr>
          <w:rFonts w:ascii="Times New Roman" w:hAnsi="Times New Roman"/>
          <w:b/>
          <w:bCs/>
          <w:sz w:val="32"/>
          <w:szCs w:val="32"/>
        </w:rPr>
      </w:pPr>
      <w:r w:rsidRPr="00406D35">
        <w:rPr>
          <w:rFonts w:ascii="Times New Roman" w:hAnsi="Times New Roman"/>
          <w:b/>
          <w:bCs/>
          <w:sz w:val="32"/>
          <w:szCs w:val="32"/>
        </w:rPr>
        <w:t xml:space="preserve">VÝZVA </w:t>
      </w:r>
      <w:r w:rsidR="008876E1" w:rsidRPr="00406D35">
        <w:rPr>
          <w:rFonts w:ascii="Times New Roman" w:hAnsi="Times New Roman"/>
          <w:b/>
          <w:bCs/>
          <w:sz w:val="32"/>
          <w:szCs w:val="32"/>
        </w:rPr>
        <w:t>K </w:t>
      </w:r>
      <w:r w:rsidRPr="00406D35">
        <w:rPr>
          <w:rFonts w:ascii="Times New Roman" w:hAnsi="Times New Roman"/>
          <w:b/>
          <w:bCs/>
          <w:sz w:val="32"/>
          <w:szCs w:val="32"/>
        </w:rPr>
        <w:t xml:space="preserve"> PODÁNÍ NABÍDKY</w:t>
      </w:r>
    </w:p>
    <w:p w14:paraId="41F5F647" w14:textId="7780D319" w:rsidR="00F96776" w:rsidRPr="00406D35" w:rsidRDefault="008876E1" w:rsidP="00FD169F">
      <w:pPr>
        <w:autoSpaceDE w:val="0"/>
        <w:autoSpaceDN w:val="0"/>
        <w:adjustRightInd w:val="0"/>
        <w:spacing w:before="360" w:after="360" w:line="240" w:lineRule="auto"/>
        <w:jc w:val="center"/>
        <w:rPr>
          <w:rFonts w:ascii="Times New Roman" w:hAnsi="Times New Roman"/>
          <w:b/>
          <w:bCs/>
          <w:sz w:val="32"/>
          <w:szCs w:val="32"/>
        </w:rPr>
      </w:pPr>
      <w:r w:rsidRPr="00406D35">
        <w:rPr>
          <w:rFonts w:ascii="Times New Roman" w:hAnsi="Times New Roman"/>
          <w:b/>
          <w:bCs/>
          <w:sz w:val="32"/>
          <w:szCs w:val="32"/>
        </w:rPr>
        <w:t>A </w:t>
      </w:r>
      <w:r w:rsidR="005E144E" w:rsidRPr="00406D35">
        <w:rPr>
          <w:rFonts w:ascii="Times New Roman" w:hAnsi="Times New Roman"/>
          <w:b/>
          <w:bCs/>
          <w:sz w:val="32"/>
          <w:szCs w:val="32"/>
        </w:rPr>
        <w:t xml:space="preserve"> </w:t>
      </w:r>
    </w:p>
    <w:p w14:paraId="57B5D6BD" w14:textId="77777777" w:rsidR="009231D6" w:rsidRPr="00406D35" w:rsidRDefault="005E144E" w:rsidP="00FD169F">
      <w:pPr>
        <w:autoSpaceDE w:val="0"/>
        <w:autoSpaceDN w:val="0"/>
        <w:adjustRightInd w:val="0"/>
        <w:spacing w:after="120" w:line="240" w:lineRule="auto"/>
        <w:jc w:val="center"/>
        <w:rPr>
          <w:rFonts w:ascii="Times New Roman" w:hAnsi="Times New Roman"/>
          <w:b/>
          <w:bCs/>
          <w:sz w:val="32"/>
          <w:szCs w:val="32"/>
        </w:rPr>
      </w:pPr>
      <w:r w:rsidRPr="00406D35">
        <w:rPr>
          <w:rFonts w:ascii="Times New Roman" w:hAnsi="Times New Roman"/>
          <w:b/>
          <w:bCs/>
          <w:sz w:val="32"/>
          <w:szCs w:val="32"/>
        </w:rPr>
        <w:t>ZADÁVACÍ DOKUMENTACE</w:t>
      </w:r>
    </w:p>
    <w:p w14:paraId="608D5210" w14:textId="42EC7310" w:rsidR="00F96776" w:rsidRPr="00406D35" w:rsidRDefault="009E304A" w:rsidP="00D239D8">
      <w:pPr>
        <w:autoSpaceDE w:val="0"/>
        <w:autoSpaceDN w:val="0"/>
        <w:adjustRightInd w:val="0"/>
        <w:spacing w:after="0" w:line="240" w:lineRule="auto"/>
        <w:jc w:val="center"/>
        <w:rPr>
          <w:rFonts w:ascii="Times New Roman" w:hAnsi="Times New Roman"/>
          <w:bCs/>
          <w:sz w:val="24"/>
        </w:rPr>
      </w:pPr>
      <w:r w:rsidRPr="00406D35">
        <w:rPr>
          <w:rFonts w:ascii="Times New Roman" w:hAnsi="Times New Roman"/>
          <w:bCs/>
          <w:sz w:val="24"/>
        </w:rPr>
        <w:t xml:space="preserve">ve smyslu § 27 písm. </w:t>
      </w:r>
      <w:r w:rsidR="008876E1" w:rsidRPr="00406D35">
        <w:rPr>
          <w:rFonts w:ascii="Times New Roman" w:hAnsi="Times New Roman"/>
          <w:bCs/>
          <w:sz w:val="24"/>
        </w:rPr>
        <w:t>a</w:t>
      </w:r>
      <w:r w:rsidRPr="00406D35">
        <w:rPr>
          <w:rFonts w:ascii="Times New Roman" w:hAnsi="Times New Roman"/>
          <w:bCs/>
          <w:sz w:val="24"/>
        </w:rPr>
        <w:t xml:space="preserve">) zákona </w:t>
      </w:r>
      <w:r w:rsidR="008876E1" w:rsidRPr="00406D35">
        <w:rPr>
          <w:rFonts w:ascii="Times New Roman" w:hAnsi="Times New Roman"/>
          <w:bCs/>
          <w:sz w:val="24"/>
        </w:rPr>
        <w:t>č</w:t>
      </w:r>
      <w:r w:rsidRPr="00406D35">
        <w:rPr>
          <w:rFonts w:ascii="Times New Roman" w:hAnsi="Times New Roman"/>
          <w:bCs/>
          <w:sz w:val="24"/>
        </w:rPr>
        <w:t xml:space="preserve">. 134/2016 Sb., </w:t>
      </w:r>
      <w:r w:rsidR="008876E1" w:rsidRPr="00406D35">
        <w:rPr>
          <w:rFonts w:ascii="Times New Roman" w:hAnsi="Times New Roman"/>
          <w:bCs/>
          <w:sz w:val="24"/>
        </w:rPr>
        <w:t>o </w:t>
      </w:r>
      <w:r w:rsidRPr="00406D35">
        <w:rPr>
          <w:rFonts w:ascii="Times New Roman" w:hAnsi="Times New Roman"/>
          <w:bCs/>
          <w:sz w:val="24"/>
        </w:rPr>
        <w:t xml:space="preserve"> zadávání veřejných zakázek, ve znění pozdějších předpisů (dále jen „zákon“</w:t>
      </w:r>
      <w:r w:rsidR="00FE2EF3" w:rsidRPr="00406D35">
        <w:rPr>
          <w:rFonts w:ascii="Times New Roman" w:hAnsi="Times New Roman"/>
          <w:bCs/>
          <w:sz w:val="24"/>
        </w:rPr>
        <w:t xml:space="preserve"> nebo „ZZVZ“</w:t>
      </w:r>
      <w:r w:rsidRPr="00406D35">
        <w:rPr>
          <w:rFonts w:ascii="Times New Roman" w:hAnsi="Times New Roman"/>
          <w:bCs/>
          <w:sz w:val="24"/>
        </w:rPr>
        <w:t xml:space="preserve">) </w:t>
      </w:r>
      <w:r w:rsidR="008876E1" w:rsidRPr="00406D35">
        <w:rPr>
          <w:rFonts w:ascii="Times New Roman" w:hAnsi="Times New Roman"/>
          <w:bCs/>
          <w:sz w:val="24"/>
        </w:rPr>
        <w:t>a </w:t>
      </w:r>
      <w:r w:rsidRPr="00406D35">
        <w:rPr>
          <w:rFonts w:ascii="Times New Roman" w:hAnsi="Times New Roman"/>
          <w:bCs/>
          <w:sz w:val="24"/>
        </w:rPr>
        <w:t>dle platné směrnice Krajské správy silnic Libereckého kraje, příspěvková organizace</w:t>
      </w:r>
    </w:p>
    <w:p w14:paraId="28920ADA" w14:textId="77777777" w:rsidR="00F96776" w:rsidRPr="00406D35" w:rsidRDefault="00F96776" w:rsidP="00D239D8">
      <w:pPr>
        <w:autoSpaceDE w:val="0"/>
        <w:autoSpaceDN w:val="0"/>
        <w:adjustRightInd w:val="0"/>
        <w:spacing w:after="0" w:line="240" w:lineRule="auto"/>
        <w:jc w:val="center"/>
        <w:rPr>
          <w:rFonts w:ascii="Times New Roman" w:hAnsi="Times New Roman"/>
          <w:bCs/>
          <w:sz w:val="24"/>
        </w:rPr>
      </w:pPr>
    </w:p>
    <w:p w14:paraId="05B71B46" w14:textId="0407180A" w:rsidR="00BA390F" w:rsidRPr="00406D35" w:rsidRDefault="00BA390F" w:rsidP="00FD169F">
      <w:pPr>
        <w:autoSpaceDE w:val="0"/>
        <w:autoSpaceDN w:val="0"/>
        <w:adjustRightInd w:val="0"/>
        <w:spacing w:after="240" w:line="240" w:lineRule="auto"/>
        <w:jc w:val="center"/>
        <w:rPr>
          <w:rFonts w:ascii="Times New Roman" w:hAnsi="Times New Roman"/>
          <w:bCs/>
          <w:sz w:val="24"/>
        </w:rPr>
      </w:pPr>
      <w:r w:rsidRPr="00406D35">
        <w:rPr>
          <w:rFonts w:ascii="Times New Roman" w:hAnsi="Times New Roman"/>
          <w:bCs/>
          <w:sz w:val="24"/>
        </w:rPr>
        <w:t xml:space="preserve">pro veřejnou zakázku </w:t>
      </w:r>
      <w:r w:rsidR="00B54B36" w:rsidRPr="00406D35">
        <w:rPr>
          <w:rFonts w:ascii="Times New Roman" w:hAnsi="Times New Roman"/>
          <w:bCs/>
          <w:sz w:val="24"/>
        </w:rPr>
        <w:t xml:space="preserve">malého rozsahu </w:t>
      </w:r>
      <w:r w:rsidRPr="00406D35">
        <w:rPr>
          <w:rFonts w:ascii="Times New Roman" w:hAnsi="Times New Roman"/>
          <w:bCs/>
          <w:sz w:val="24"/>
        </w:rPr>
        <w:t xml:space="preserve">na služby </w:t>
      </w:r>
      <w:r w:rsidR="008876E1" w:rsidRPr="00406D35">
        <w:rPr>
          <w:rFonts w:ascii="Times New Roman" w:hAnsi="Times New Roman"/>
          <w:bCs/>
          <w:sz w:val="24"/>
        </w:rPr>
        <w:t>s </w:t>
      </w:r>
      <w:r w:rsidR="00275948" w:rsidRPr="00406D35">
        <w:rPr>
          <w:rFonts w:ascii="Times New Roman" w:hAnsi="Times New Roman"/>
          <w:bCs/>
          <w:sz w:val="24"/>
        </w:rPr>
        <w:t>názvem</w:t>
      </w:r>
    </w:p>
    <w:p w14:paraId="316AC441" w14:textId="36066908" w:rsidR="00B93188" w:rsidRDefault="00C05865" w:rsidP="002A16D9">
      <w:pPr>
        <w:autoSpaceDE w:val="0"/>
        <w:autoSpaceDN w:val="0"/>
        <w:adjustRightInd w:val="0"/>
        <w:spacing w:after="120" w:line="240" w:lineRule="auto"/>
        <w:jc w:val="center"/>
        <w:rPr>
          <w:rFonts w:ascii="Times New Roman" w:hAnsi="Times New Roman"/>
          <w:b/>
          <w:bCs/>
          <w:sz w:val="32"/>
          <w:szCs w:val="32"/>
        </w:rPr>
      </w:pPr>
      <w:r w:rsidRPr="00406D35">
        <w:rPr>
          <w:rFonts w:ascii="Times New Roman" w:hAnsi="Times New Roman"/>
          <w:b/>
          <w:bCs/>
          <w:sz w:val="32"/>
          <w:szCs w:val="32"/>
        </w:rPr>
        <w:t>„</w:t>
      </w:r>
      <w:r w:rsidR="00F75889" w:rsidRPr="00F75889">
        <w:rPr>
          <w:rFonts w:ascii="Times New Roman" w:hAnsi="Times New Roman"/>
          <w:b/>
          <w:bCs/>
          <w:sz w:val="32"/>
          <w:szCs w:val="32"/>
        </w:rPr>
        <w:t xml:space="preserve">Silnice III/27713 </w:t>
      </w:r>
      <w:proofErr w:type="spellStart"/>
      <w:r w:rsidR="00F75889" w:rsidRPr="00F75889">
        <w:rPr>
          <w:rFonts w:ascii="Times New Roman" w:hAnsi="Times New Roman"/>
          <w:b/>
          <w:bCs/>
          <w:sz w:val="32"/>
          <w:szCs w:val="32"/>
        </w:rPr>
        <w:t>Dehtáry</w:t>
      </w:r>
      <w:proofErr w:type="spellEnd"/>
      <w:r w:rsidR="00F75889" w:rsidRPr="00F75889">
        <w:rPr>
          <w:rFonts w:ascii="Times New Roman" w:hAnsi="Times New Roman"/>
          <w:b/>
          <w:bCs/>
          <w:sz w:val="32"/>
          <w:szCs w:val="32"/>
        </w:rPr>
        <w:t>, rekonstrukce silnice</w:t>
      </w:r>
      <w:r w:rsidRPr="00406D35">
        <w:rPr>
          <w:rFonts w:ascii="Times New Roman" w:hAnsi="Times New Roman"/>
          <w:b/>
          <w:bCs/>
          <w:sz w:val="32"/>
          <w:szCs w:val="32"/>
        </w:rPr>
        <w:t>“</w:t>
      </w:r>
    </w:p>
    <w:p w14:paraId="709012AC" w14:textId="62294572" w:rsidR="00D02918" w:rsidRPr="00D02918" w:rsidRDefault="00D02918" w:rsidP="002A16D9">
      <w:pPr>
        <w:autoSpaceDE w:val="0"/>
        <w:autoSpaceDN w:val="0"/>
        <w:adjustRightInd w:val="0"/>
        <w:spacing w:after="120" w:line="240" w:lineRule="auto"/>
        <w:jc w:val="center"/>
        <w:rPr>
          <w:rFonts w:ascii="Times New Roman" w:hAnsi="Times New Roman"/>
          <w:bCs/>
          <w:sz w:val="24"/>
          <w:szCs w:val="32"/>
        </w:rPr>
      </w:pPr>
      <w:r w:rsidRPr="00D02918">
        <w:rPr>
          <w:rFonts w:ascii="Times New Roman" w:hAnsi="Times New Roman"/>
          <w:bCs/>
          <w:sz w:val="24"/>
          <w:szCs w:val="32"/>
        </w:rPr>
        <w:t>prostřednictvím elektronického nástroje dle § 211 odst. 3 ZZVZ.</w:t>
      </w:r>
    </w:p>
    <w:p w14:paraId="288BB71D" w14:textId="38E80330" w:rsidR="009231D6" w:rsidRPr="00406D35" w:rsidRDefault="009231D6" w:rsidP="00D239D8">
      <w:pPr>
        <w:autoSpaceDE w:val="0"/>
        <w:autoSpaceDN w:val="0"/>
        <w:adjustRightInd w:val="0"/>
        <w:spacing w:after="0" w:line="240" w:lineRule="auto"/>
        <w:rPr>
          <w:rFonts w:ascii="Times New Roman" w:hAnsi="Times New Roman"/>
          <w:b/>
          <w:bCs/>
          <w:color w:val="000000"/>
        </w:rPr>
      </w:pPr>
      <w:r w:rsidRPr="00406D35">
        <w:rPr>
          <w:rFonts w:ascii="Times New Roman" w:hAnsi="Times New Roman"/>
          <w:b/>
          <w:bCs/>
          <w:color w:val="000000"/>
        </w:rPr>
        <w:t>………………………………………………………………………....</w:t>
      </w:r>
      <w:r w:rsidR="00287B23" w:rsidRPr="00406D35">
        <w:rPr>
          <w:rFonts w:ascii="Times New Roman" w:hAnsi="Times New Roman"/>
          <w:b/>
          <w:bCs/>
          <w:color w:val="000000"/>
        </w:rPr>
        <w:t>.............................</w:t>
      </w:r>
      <w:r w:rsidR="002328EC" w:rsidRPr="00406D35">
        <w:rPr>
          <w:rFonts w:ascii="Times New Roman" w:hAnsi="Times New Roman"/>
          <w:b/>
          <w:bCs/>
          <w:color w:val="000000"/>
        </w:rPr>
        <w:t>.......................</w:t>
      </w:r>
    </w:p>
    <w:p w14:paraId="02604FE1" w14:textId="61C9987B" w:rsidR="00EE4A7A" w:rsidRPr="00406D35" w:rsidRDefault="00EE4A7A" w:rsidP="00D239D8">
      <w:pPr>
        <w:spacing w:before="240" w:after="120" w:line="240" w:lineRule="auto"/>
        <w:rPr>
          <w:rFonts w:ascii="Times New Roman" w:hAnsi="Times New Roman"/>
          <w:b/>
          <w:color w:val="000000"/>
          <w:sz w:val="24"/>
          <w:szCs w:val="24"/>
        </w:rPr>
      </w:pPr>
      <w:r w:rsidRPr="00406D35">
        <w:rPr>
          <w:rFonts w:ascii="Times New Roman" w:hAnsi="Times New Roman"/>
          <w:b/>
          <w:color w:val="000000"/>
          <w:sz w:val="24"/>
          <w:szCs w:val="24"/>
        </w:rPr>
        <w:t xml:space="preserve">Obecné informace </w:t>
      </w:r>
      <w:r w:rsidR="008876E1" w:rsidRPr="00406D35">
        <w:rPr>
          <w:rFonts w:ascii="Times New Roman" w:hAnsi="Times New Roman"/>
          <w:b/>
          <w:color w:val="000000"/>
          <w:sz w:val="24"/>
          <w:szCs w:val="24"/>
        </w:rPr>
        <w:t>k </w:t>
      </w:r>
      <w:r w:rsidRPr="00406D35">
        <w:rPr>
          <w:rFonts w:ascii="Times New Roman" w:hAnsi="Times New Roman"/>
          <w:b/>
          <w:color w:val="000000"/>
          <w:sz w:val="24"/>
          <w:szCs w:val="24"/>
        </w:rPr>
        <w:t>veřejné zakázce</w:t>
      </w:r>
    </w:p>
    <w:p w14:paraId="43E51B38" w14:textId="01359416" w:rsidR="00EE4A7A" w:rsidRDefault="00EE4A7A" w:rsidP="00D239D8">
      <w:pPr>
        <w:pStyle w:val="Bezmezer"/>
        <w:spacing w:after="120"/>
        <w:jc w:val="both"/>
        <w:rPr>
          <w:rFonts w:ascii="Times New Roman" w:hAnsi="Times New Roman"/>
          <w:sz w:val="24"/>
          <w:szCs w:val="24"/>
        </w:rPr>
      </w:pPr>
      <w:r w:rsidRPr="00406D35">
        <w:rPr>
          <w:rFonts w:ascii="Times New Roman" w:hAnsi="Times New Roman"/>
          <w:sz w:val="24"/>
          <w:szCs w:val="24"/>
        </w:rPr>
        <w:t xml:space="preserve">Zadávací dokumentace (dále jen „ZD“) je souhrnem požadavků </w:t>
      </w:r>
      <w:r w:rsidR="00064F35" w:rsidRPr="00406D35">
        <w:rPr>
          <w:rFonts w:ascii="Times New Roman" w:hAnsi="Times New Roman"/>
          <w:sz w:val="24"/>
          <w:szCs w:val="24"/>
        </w:rPr>
        <w:t>z</w:t>
      </w:r>
      <w:r w:rsidRPr="00406D35">
        <w:rPr>
          <w:rFonts w:ascii="Times New Roman" w:hAnsi="Times New Roman"/>
          <w:sz w:val="24"/>
          <w:szCs w:val="24"/>
        </w:rPr>
        <w:t>adavatele</w:t>
      </w:r>
      <w:r w:rsidR="00A5647D" w:rsidRPr="00406D35">
        <w:rPr>
          <w:rFonts w:ascii="Times New Roman" w:hAnsi="Times New Roman"/>
          <w:sz w:val="24"/>
          <w:szCs w:val="24"/>
        </w:rPr>
        <w:t>,</w:t>
      </w:r>
      <w:r w:rsidRPr="00406D35">
        <w:rPr>
          <w:rFonts w:ascii="Times New Roman" w:hAnsi="Times New Roman"/>
          <w:sz w:val="24"/>
          <w:szCs w:val="24"/>
        </w:rPr>
        <w:t xml:space="preserve"> </w:t>
      </w:r>
      <w:r w:rsidR="008876E1" w:rsidRPr="00406D35">
        <w:rPr>
          <w:rFonts w:ascii="Times New Roman" w:hAnsi="Times New Roman"/>
          <w:sz w:val="24"/>
          <w:szCs w:val="24"/>
        </w:rPr>
        <w:t>a </w:t>
      </w:r>
      <w:r w:rsidRPr="00406D35">
        <w:rPr>
          <w:rFonts w:ascii="Times New Roman" w:hAnsi="Times New Roman"/>
          <w:sz w:val="24"/>
          <w:szCs w:val="24"/>
        </w:rPr>
        <w:t xml:space="preserve"> nikoliv konečným souhrnem veškerých požadavků vyplývajících </w:t>
      </w:r>
      <w:r w:rsidR="008876E1" w:rsidRPr="00406D35">
        <w:rPr>
          <w:rFonts w:ascii="Times New Roman" w:hAnsi="Times New Roman"/>
          <w:sz w:val="24"/>
          <w:szCs w:val="24"/>
        </w:rPr>
        <w:t>z </w:t>
      </w:r>
      <w:r w:rsidRPr="00406D35">
        <w:rPr>
          <w:rFonts w:ascii="Times New Roman" w:hAnsi="Times New Roman"/>
          <w:sz w:val="24"/>
          <w:szCs w:val="24"/>
        </w:rPr>
        <w:t xml:space="preserve"> obecně platných právních norem. Dodavatel se tak musí při zpracování své nabídky vždy řídit nejen požadavky obsaženými </w:t>
      </w:r>
      <w:r w:rsidR="008876E1" w:rsidRPr="00406D35">
        <w:rPr>
          <w:rFonts w:ascii="Times New Roman" w:hAnsi="Times New Roman"/>
          <w:sz w:val="24"/>
          <w:szCs w:val="24"/>
        </w:rPr>
        <w:t>v </w:t>
      </w:r>
      <w:r w:rsidRPr="00406D35">
        <w:rPr>
          <w:rFonts w:ascii="Times New Roman" w:hAnsi="Times New Roman"/>
          <w:sz w:val="24"/>
          <w:szCs w:val="24"/>
        </w:rPr>
        <w:t> </w:t>
      </w:r>
      <w:r w:rsidR="00D05F43">
        <w:rPr>
          <w:rFonts w:ascii="Times New Roman" w:hAnsi="Times New Roman"/>
          <w:sz w:val="24"/>
          <w:szCs w:val="24"/>
        </w:rPr>
        <w:t>ZD</w:t>
      </w:r>
      <w:r w:rsidRPr="00406D35">
        <w:rPr>
          <w:rFonts w:ascii="Times New Roman" w:hAnsi="Times New Roman"/>
          <w:sz w:val="24"/>
          <w:szCs w:val="24"/>
        </w:rPr>
        <w:t>, ale též ustanoveními příslušných obecně závazných právních předpisů.</w:t>
      </w:r>
    </w:p>
    <w:p w14:paraId="21F35F14" w14:textId="6010DB4A" w:rsidR="00B424F8" w:rsidRPr="00406D35" w:rsidRDefault="00B424F8" w:rsidP="00D239D8">
      <w:pPr>
        <w:pStyle w:val="Bezmezer"/>
        <w:spacing w:after="120"/>
        <w:jc w:val="both"/>
        <w:rPr>
          <w:rFonts w:ascii="Times New Roman" w:hAnsi="Times New Roman"/>
          <w:sz w:val="24"/>
          <w:szCs w:val="24"/>
        </w:rPr>
      </w:pPr>
      <w:r w:rsidRPr="00775ABC">
        <w:rPr>
          <w:rFonts w:ascii="Times New Roman" w:hAnsi="Times New Roman"/>
          <w:sz w:val="24"/>
        </w:rPr>
        <w:t xml:space="preserve">Kompletní </w:t>
      </w:r>
      <w:r>
        <w:rPr>
          <w:rFonts w:ascii="Times New Roman" w:hAnsi="Times New Roman"/>
          <w:sz w:val="24"/>
        </w:rPr>
        <w:t>ZD j</w:t>
      </w:r>
      <w:r w:rsidRPr="00775ABC">
        <w:rPr>
          <w:rFonts w:ascii="Times New Roman" w:hAnsi="Times New Roman"/>
          <w:sz w:val="24"/>
        </w:rPr>
        <w:t>e</w:t>
      </w:r>
      <w:r w:rsidR="00C9459E">
        <w:rPr>
          <w:rFonts w:ascii="Times New Roman" w:hAnsi="Times New Roman"/>
          <w:sz w:val="24"/>
        </w:rPr>
        <w:t xml:space="preserve"> </w:t>
      </w:r>
      <w:r w:rsidRPr="00775ABC">
        <w:rPr>
          <w:rFonts w:ascii="Times New Roman" w:hAnsi="Times New Roman"/>
          <w:sz w:val="24"/>
        </w:rPr>
        <w:t xml:space="preserve">uveřejněna na profilu Zadavatele: </w:t>
      </w:r>
      <w:hyperlink r:id="rId9" w:history="1">
        <w:r w:rsidRPr="00775ABC">
          <w:rPr>
            <w:rStyle w:val="Hypertextovodkaz"/>
            <w:rFonts w:ascii="Times New Roman" w:hAnsi="Times New Roman"/>
            <w:sz w:val="24"/>
          </w:rPr>
          <w:t>https://profily.proebiz.com/profile/70946078</w:t>
        </w:r>
      </w:hyperlink>
      <w:r w:rsidRPr="00775ABC">
        <w:rPr>
          <w:rFonts w:ascii="Times New Roman" w:hAnsi="Times New Roman"/>
          <w:sz w:val="24"/>
        </w:rPr>
        <w:t>.</w:t>
      </w:r>
    </w:p>
    <w:p w14:paraId="4751FAD4" w14:textId="0660D07A" w:rsidR="00EE4A7A" w:rsidRPr="00406D35" w:rsidRDefault="00EE4A7A" w:rsidP="00D239D8">
      <w:pPr>
        <w:pStyle w:val="Bezmezer"/>
        <w:spacing w:after="120"/>
        <w:jc w:val="both"/>
        <w:rPr>
          <w:rFonts w:ascii="Times New Roman" w:hAnsi="Times New Roman"/>
          <w:sz w:val="24"/>
          <w:szCs w:val="24"/>
        </w:rPr>
      </w:pPr>
      <w:r w:rsidRPr="00406D35">
        <w:rPr>
          <w:rFonts w:ascii="Times New Roman" w:hAnsi="Times New Roman"/>
          <w:sz w:val="24"/>
          <w:szCs w:val="24"/>
        </w:rPr>
        <w:t xml:space="preserve">Informace </w:t>
      </w:r>
      <w:r w:rsidR="008876E1" w:rsidRPr="00406D35">
        <w:rPr>
          <w:rFonts w:ascii="Times New Roman" w:hAnsi="Times New Roman"/>
          <w:sz w:val="24"/>
          <w:szCs w:val="24"/>
        </w:rPr>
        <w:t>a </w:t>
      </w:r>
      <w:r w:rsidRPr="00406D35">
        <w:rPr>
          <w:rFonts w:ascii="Times New Roman" w:hAnsi="Times New Roman"/>
          <w:sz w:val="24"/>
          <w:szCs w:val="24"/>
        </w:rPr>
        <w:t xml:space="preserve"> údaje uvedené </w:t>
      </w:r>
      <w:r w:rsidR="008876E1" w:rsidRPr="00406D35">
        <w:rPr>
          <w:rFonts w:ascii="Times New Roman" w:hAnsi="Times New Roman"/>
          <w:sz w:val="24"/>
          <w:szCs w:val="24"/>
        </w:rPr>
        <w:t>v </w:t>
      </w:r>
      <w:r w:rsidRPr="00406D35">
        <w:rPr>
          <w:rFonts w:ascii="Times New Roman" w:hAnsi="Times New Roman"/>
          <w:sz w:val="24"/>
          <w:szCs w:val="24"/>
        </w:rPr>
        <w:t xml:space="preserve"> jednotlivých částech </w:t>
      </w:r>
      <w:r w:rsidR="00D05F43">
        <w:rPr>
          <w:rFonts w:ascii="Times New Roman" w:hAnsi="Times New Roman"/>
          <w:sz w:val="24"/>
          <w:szCs w:val="24"/>
        </w:rPr>
        <w:t>ZD</w:t>
      </w:r>
      <w:r w:rsidRPr="00406D35">
        <w:rPr>
          <w:rFonts w:ascii="Times New Roman" w:hAnsi="Times New Roman"/>
          <w:sz w:val="24"/>
          <w:szCs w:val="24"/>
        </w:rPr>
        <w:t xml:space="preserve"> vymezují závazné požadavky </w:t>
      </w:r>
      <w:r w:rsidR="00064F35" w:rsidRPr="00406D35">
        <w:rPr>
          <w:rFonts w:ascii="Times New Roman" w:hAnsi="Times New Roman"/>
          <w:sz w:val="24"/>
          <w:szCs w:val="24"/>
        </w:rPr>
        <w:t>z</w:t>
      </w:r>
      <w:r w:rsidRPr="00406D35">
        <w:rPr>
          <w:rFonts w:ascii="Times New Roman" w:hAnsi="Times New Roman"/>
          <w:sz w:val="24"/>
          <w:szCs w:val="24"/>
        </w:rPr>
        <w:t xml:space="preserve">adavatele. Tyto požadavky je každý účastník povinen plně </w:t>
      </w:r>
      <w:r w:rsidR="008876E1" w:rsidRPr="00406D35">
        <w:rPr>
          <w:rFonts w:ascii="Times New Roman" w:hAnsi="Times New Roman"/>
          <w:sz w:val="24"/>
          <w:szCs w:val="24"/>
        </w:rPr>
        <w:t>a </w:t>
      </w:r>
      <w:r w:rsidRPr="00406D35">
        <w:rPr>
          <w:rFonts w:ascii="Times New Roman" w:hAnsi="Times New Roman"/>
          <w:sz w:val="24"/>
          <w:szCs w:val="24"/>
        </w:rPr>
        <w:t xml:space="preserve"> bezvýhradně respektovat při zpracování své nabídky. Neakceptování požadavků </w:t>
      </w:r>
      <w:r w:rsidR="00064F35" w:rsidRPr="00406D35">
        <w:rPr>
          <w:rFonts w:ascii="Times New Roman" w:hAnsi="Times New Roman"/>
          <w:sz w:val="24"/>
          <w:szCs w:val="24"/>
        </w:rPr>
        <w:t>z</w:t>
      </w:r>
      <w:r w:rsidRPr="00406D35">
        <w:rPr>
          <w:rFonts w:ascii="Times New Roman" w:hAnsi="Times New Roman"/>
          <w:sz w:val="24"/>
          <w:szCs w:val="24"/>
        </w:rPr>
        <w:t xml:space="preserve">adavatele uvedených </w:t>
      </w:r>
      <w:r w:rsidR="008876E1" w:rsidRPr="00406D35">
        <w:rPr>
          <w:rFonts w:ascii="Times New Roman" w:hAnsi="Times New Roman"/>
          <w:sz w:val="24"/>
          <w:szCs w:val="24"/>
        </w:rPr>
        <w:t>v </w:t>
      </w:r>
      <w:r w:rsidRPr="00406D35">
        <w:rPr>
          <w:rFonts w:ascii="Times New Roman" w:hAnsi="Times New Roman"/>
          <w:sz w:val="24"/>
          <w:szCs w:val="24"/>
        </w:rPr>
        <w:t xml:space="preserve"> této </w:t>
      </w:r>
      <w:r w:rsidR="00D05F43">
        <w:rPr>
          <w:rFonts w:ascii="Times New Roman" w:hAnsi="Times New Roman"/>
          <w:sz w:val="24"/>
          <w:szCs w:val="24"/>
        </w:rPr>
        <w:t>ZD</w:t>
      </w:r>
      <w:r w:rsidRPr="00406D35">
        <w:rPr>
          <w:rFonts w:ascii="Times New Roman" w:hAnsi="Times New Roman"/>
          <w:sz w:val="24"/>
          <w:szCs w:val="24"/>
        </w:rPr>
        <w:t xml:space="preserve"> bude považováno za nesplnění zadávacích podmínek </w:t>
      </w:r>
      <w:r w:rsidR="008876E1" w:rsidRPr="00406D35">
        <w:rPr>
          <w:rFonts w:ascii="Times New Roman" w:hAnsi="Times New Roman"/>
          <w:sz w:val="24"/>
          <w:szCs w:val="24"/>
        </w:rPr>
        <w:t>s </w:t>
      </w:r>
      <w:r w:rsidRPr="00406D35">
        <w:rPr>
          <w:rFonts w:ascii="Times New Roman" w:hAnsi="Times New Roman"/>
          <w:sz w:val="24"/>
          <w:szCs w:val="24"/>
        </w:rPr>
        <w:t xml:space="preserve"> následkem vyloučení účastníka </w:t>
      </w:r>
      <w:r w:rsidR="008876E1" w:rsidRPr="00406D35">
        <w:rPr>
          <w:rFonts w:ascii="Times New Roman" w:hAnsi="Times New Roman"/>
          <w:sz w:val="24"/>
          <w:szCs w:val="24"/>
        </w:rPr>
        <w:t>z </w:t>
      </w:r>
      <w:r w:rsidRPr="00406D35">
        <w:rPr>
          <w:rFonts w:ascii="Times New Roman" w:hAnsi="Times New Roman"/>
          <w:sz w:val="24"/>
          <w:szCs w:val="24"/>
        </w:rPr>
        <w:t xml:space="preserve"> účasti </w:t>
      </w:r>
      <w:r w:rsidR="008876E1" w:rsidRPr="00406D35">
        <w:rPr>
          <w:rFonts w:ascii="Times New Roman" w:hAnsi="Times New Roman"/>
          <w:sz w:val="24"/>
          <w:szCs w:val="24"/>
        </w:rPr>
        <w:t>v </w:t>
      </w:r>
      <w:r w:rsidRPr="00406D35">
        <w:rPr>
          <w:rFonts w:ascii="Times New Roman" w:hAnsi="Times New Roman"/>
          <w:sz w:val="24"/>
          <w:szCs w:val="24"/>
        </w:rPr>
        <w:t xml:space="preserve"> zadávacím řízení. </w:t>
      </w:r>
    </w:p>
    <w:p w14:paraId="2F106C6F" w14:textId="54812388" w:rsidR="00EE4A7A" w:rsidRDefault="00EE4A7A" w:rsidP="00D239D8">
      <w:pPr>
        <w:pStyle w:val="Bezmezer"/>
        <w:spacing w:after="240"/>
        <w:jc w:val="both"/>
        <w:rPr>
          <w:rFonts w:ascii="Times New Roman" w:hAnsi="Times New Roman"/>
          <w:sz w:val="24"/>
          <w:szCs w:val="24"/>
        </w:rPr>
      </w:pPr>
      <w:r w:rsidRPr="00406D35">
        <w:rPr>
          <w:rFonts w:ascii="Times New Roman" w:hAnsi="Times New Roman"/>
          <w:sz w:val="24"/>
          <w:szCs w:val="24"/>
        </w:rPr>
        <w:t xml:space="preserve">Právnické </w:t>
      </w:r>
      <w:r w:rsidR="008876E1" w:rsidRPr="00406D35">
        <w:rPr>
          <w:rFonts w:ascii="Times New Roman" w:hAnsi="Times New Roman"/>
          <w:sz w:val="24"/>
          <w:szCs w:val="24"/>
        </w:rPr>
        <w:t>a </w:t>
      </w:r>
      <w:r w:rsidRPr="00406D35">
        <w:rPr>
          <w:rFonts w:ascii="Times New Roman" w:hAnsi="Times New Roman"/>
          <w:sz w:val="24"/>
          <w:szCs w:val="24"/>
        </w:rPr>
        <w:t xml:space="preserve"> fyzické osoby oslovené </w:t>
      </w:r>
      <w:r w:rsidR="008876E1" w:rsidRPr="00406D35">
        <w:rPr>
          <w:rFonts w:ascii="Times New Roman" w:hAnsi="Times New Roman"/>
          <w:sz w:val="24"/>
          <w:szCs w:val="24"/>
        </w:rPr>
        <w:t>k </w:t>
      </w:r>
      <w:r w:rsidRPr="00406D35">
        <w:rPr>
          <w:rFonts w:ascii="Times New Roman" w:hAnsi="Times New Roman"/>
          <w:sz w:val="24"/>
          <w:szCs w:val="24"/>
        </w:rPr>
        <w:t> podání nabídky jsou, pro účely této veřejné zakázky, označovány jako „účastník“ nebo „dodavatel“. Krajská správa silnic Libereckého kraje, příspěvková organizace, vyhlašující zadání veřejné zakázky je označen</w:t>
      </w:r>
      <w:r w:rsidR="00273B10" w:rsidRPr="00406D35">
        <w:rPr>
          <w:rFonts w:ascii="Times New Roman" w:hAnsi="Times New Roman"/>
          <w:sz w:val="24"/>
          <w:szCs w:val="24"/>
        </w:rPr>
        <w:t>a</w:t>
      </w:r>
      <w:r w:rsidRPr="00406D35">
        <w:rPr>
          <w:rFonts w:ascii="Times New Roman" w:hAnsi="Times New Roman"/>
          <w:sz w:val="24"/>
          <w:szCs w:val="24"/>
        </w:rPr>
        <w:t xml:space="preserve"> jako „</w:t>
      </w:r>
      <w:r w:rsidR="00064F35" w:rsidRPr="00406D35">
        <w:rPr>
          <w:rFonts w:ascii="Times New Roman" w:hAnsi="Times New Roman"/>
          <w:sz w:val="24"/>
          <w:szCs w:val="24"/>
        </w:rPr>
        <w:t>z</w:t>
      </w:r>
      <w:r w:rsidRPr="00406D35">
        <w:rPr>
          <w:rFonts w:ascii="Times New Roman" w:hAnsi="Times New Roman"/>
          <w:sz w:val="24"/>
          <w:szCs w:val="24"/>
        </w:rPr>
        <w:t>adavatel“ nebo „</w:t>
      </w:r>
      <w:r w:rsidR="00064F35" w:rsidRPr="00406D35">
        <w:rPr>
          <w:rFonts w:ascii="Times New Roman" w:hAnsi="Times New Roman"/>
          <w:sz w:val="24"/>
          <w:szCs w:val="24"/>
        </w:rPr>
        <w:t>o</w:t>
      </w:r>
      <w:r w:rsidRPr="00406D35">
        <w:rPr>
          <w:rFonts w:ascii="Times New Roman" w:hAnsi="Times New Roman"/>
          <w:sz w:val="24"/>
          <w:szCs w:val="24"/>
        </w:rPr>
        <w:t xml:space="preserve">bjednatel“. </w:t>
      </w:r>
    </w:p>
    <w:p w14:paraId="645A1515" w14:textId="1FF81EA1" w:rsidR="00D02918" w:rsidRPr="00406D35" w:rsidRDefault="00D02918" w:rsidP="00D239D8">
      <w:pPr>
        <w:pStyle w:val="Bezmezer"/>
        <w:spacing w:after="240"/>
        <w:jc w:val="both"/>
        <w:rPr>
          <w:rFonts w:ascii="Times New Roman" w:hAnsi="Times New Roman"/>
          <w:sz w:val="24"/>
          <w:szCs w:val="24"/>
        </w:rPr>
      </w:pPr>
      <w:r>
        <w:rPr>
          <w:rFonts w:ascii="Times New Roman" w:hAnsi="Times New Roman"/>
          <w:sz w:val="24"/>
          <w:szCs w:val="24"/>
        </w:rPr>
        <w:t xml:space="preserve">Komunikace mezi </w:t>
      </w:r>
      <w:r w:rsidR="001E2F27">
        <w:rPr>
          <w:rFonts w:ascii="Times New Roman" w:hAnsi="Times New Roman"/>
          <w:sz w:val="24"/>
          <w:szCs w:val="24"/>
        </w:rPr>
        <w:t xml:space="preserve">zadavatelem a dodavatelem bude analogicky s § 211 odst. 3 zákona </w:t>
      </w:r>
      <w:r w:rsidR="005221C4">
        <w:rPr>
          <w:rFonts w:ascii="Times New Roman" w:hAnsi="Times New Roman"/>
          <w:sz w:val="24"/>
          <w:szCs w:val="24"/>
        </w:rPr>
        <w:t>probíhat elektronickými prostředky a to přednostně prostřednictvím nástroje „</w:t>
      </w:r>
      <w:r w:rsidR="00D05F43">
        <w:rPr>
          <w:rFonts w:ascii="Times New Roman" w:hAnsi="Times New Roman"/>
          <w:sz w:val="24"/>
          <w:szCs w:val="24"/>
        </w:rPr>
        <w:t>JOSEPHINE</w:t>
      </w:r>
      <w:r w:rsidR="005221C4">
        <w:rPr>
          <w:rFonts w:ascii="Times New Roman" w:hAnsi="Times New Roman"/>
          <w:sz w:val="24"/>
          <w:szCs w:val="24"/>
        </w:rPr>
        <w:t>“. Veškeré informace k elektronické komunikaci</w:t>
      </w:r>
      <w:r w:rsidR="00765C91">
        <w:rPr>
          <w:rFonts w:ascii="Times New Roman" w:hAnsi="Times New Roman"/>
          <w:sz w:val="24"/>
          <w:szCs w:val="24"/>
        </w:rPr>
        <w:t xml:space="preserve"> a způsobu podání nabídek jsou uvedeny v příloze č. </w:t>
      </w:r>
      <w:r w:rsidR="002E281E">
        <w:rPr>
          <w:rFonts w:ascii="Times New Roman" w:hAnsi="Times New Roman"/>
          <w:sz w:val="24"/>
          <w:szCs w:val="24"/>
        </w:rPr>
        <w:t>8</w:t>
      </w:r>
      <w:r w:rsidR="00765C91">
        <w:rPr>
          <w:rFonts w:ascii="Times New Roman" w:hAnsi="Times New Roman"/>
          <w:sz w:val="24"/>
          <w:szCs w:val="24"/>
        </w:rPr>
        <w:t xml:space="preserve"> této ZD.</w:t>
      </w:r>
    </w:p>
    <w:p w14:paraId="7D397045" w14:textId="77777777" w:rsidR="009231D6" w:rsidRPr="00406D35" w:rsidRDefault="009231D6" w:rsidP="002B0038">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Identifikační údaje veřejného zadavatele</w:t>
      </w:r>
    </w:p>
    <w:p w14:paraId="33F6EBCC" w14:textId="77777777" w:rsidR="000D4212" w:rsidRPr="00406D35" w:rsidRDefault="000D4212" w:rsidP="008876E1">
      <w:pPr>
        <w:pStyle w:val="Bezmezer"/>
        <w:jc w:val="both"/>
        <w:rPr>
          <w:rFonts w:ascii="Times New Roman" w:hAnsi="Times New Roman"/>
          <w:b/>
          <w:sz w:val="24"/>
        </w:rPr>
      </w:pPr>
      <w:r w:rsidRPr="00406D35">
        <w:rPr>
          <w:rFonts w:ascii="Times New Roman" w:hAnsi="Times New Roman"/>
          <w:b/>
          <w:sz w:val="24"/>
        </w:rPr>
        <w:t>Krajsk</w:t>
      </w:r>
      <w:r w:rsidR="00BE7A10" w:rsidRPr="00406D35">
        <w:rPr>
          <w:rFonts w:ascii="Times New Roman" w:hAnsi="Times New Roman"/>
          <w:b/>
          <w:sz w:val="24"/>
        </w:rPr>
        <w:t>á</w:t>
      </w:r>
      <w:r w:rsidRPr="00406D35">
        <w:rPr>
          <w:rFonts w:ascii="Times New Roman" w:hAnsi="Times New Roman"/>
          <w:b/>
          <w:sz w:val="24"/>
        </w:rPr>
        <w:t xml:space="preserve"> správ</w:t>
      </w:r>
      <w:r w:rsidR="00BE7A10" w:rsidRPr="00406D35">
        <w:rPr>
          <w:rFonts w:ascii="Times New Roman" w:hAnsi="Times New Roman"/>
          <w:b/>
          <w:sz w:val="24"/>
        </w:rPr>
        <w:t>a</w:t>
      </w:r>
      <w:r w:rsidRPr="00406D35">
        <w:rPr>
          <w:rFonts w:ascii="Times New Roman" w:hAnsi="Times New Roman"/>
          <w:b/>
          <w:sz w:val="24"/>
        </w:rPr>
        <w:t xml:space="preserve"> silnic Libereckého kraje, příspěvkov</w:t>
      </w:r>
      <w:r w:rsidR="00BE7A10" w:rsidRPr="00406D35">
        <w:rPr>
          <w:rFonts w:ascii="Times New Roman" w:hAnsi="Times New Roman"/>
          <w:b/>
          <w:sz w:val="24"/>
        </w:rPr>
        <w:t>á</w:t>
      </w:r>
      <w:r w:rsidRPr="00406D35">
        <w:rPr>
          <w:rFonts w:ascii="Times New Roman" w:hAnsi="Times New Roman"/>
          <w:b/>
          <w:sz w:val="24"/>
        </w:rPr>
        <w:t xml:space="preserve"> organizac</w:t>
      </w:r>
      <w:r w:rsidR="00BE7A10" w:rsidRPr="00406D35">
        <w:rPr>
          <w:rFonts w:ascii="Times New Roman" w:hAnsi="Times New Roman"/>
          <w:b/>
          <w:sz w:val="24"/>
        </w:rPr>
        <w:t>e</w:t>
      </w:r>
      <w:r w:rsidRPr="00406D35">
        <w:rPr>
          <w:rFonts w:ascii="Times New Roman" w:hAnsi="Times New Roman"/>
          <w:b/>
          <w:sz w:val="24"/>
        </w:rPr>
        <w:t xml:space="preserve"> </w:t>
      </w:r>
    </w:p>
    <w:p w14:paraId="22C0B825" w14:textId="77777777" w:rsidR="000D4212" w:rsidRPr="00406D35" w:rsidRDefault="000D4212" w:rsidP="008876E1">
      <w:pPr>
        <w:pStyle w:val="Bezmezer"/>
        <w:jc w:val="both"/>
        <w:rPr>
          <w:rFonts w:ascii="Times New Roman" w:hAnsi="Times New Roman"/>
          <w:sz w:val="24"/>
        </w:rPr>
      </w:pPr>
      <w:r w:rsidRPr="00406D35">
        <w:rPr>
          <w:rFonts w:ascii="Times New Roman" w:hAnsi="Times New Roman"/>
          <w:sz w:val="24"/>
        </w:rPr>
        <w:t xml:space="preserve">se sídlem: České mládeže 632/32, 460 06 Liberec </w:t>
      </w:r>
      <w:r w:rsidR="00D533A8" w:rsidRPr="00406D35">
        <w:rPr>
          <w:rFonts w:ascii="Times New Roman" w:hAnsi="Times New Roman"/>
          <w:sz w:val="24"/>
        </w:rPr>
        <w:t>VI</w:t>
      </w:r>
    </w:p>
    <w:p w14:paraId="56651E69" w14:textId="77777777" w:rsidR="000D4212" w:rsidRPr="00406D35" w:rsidRDefault="000D4212" w:rsidP="008876E1">
      <w:pPr>
        <w:pStyle w:val="Bezmezer"/>
        <w:jc w:val="both"/>
        <w:rPr>
          <w:rFonts w:ascii="Times New Roman" w:hAnsi="Times New Roman"/>
          <w:sz w:val="24"/>
        </w:rPr>
      </w:pPr>
      <w:r w:rsidRPr="00406D35">
        <w:rPr>
          <w:rFonts w:ascii="Times New Roman" w:hAnsi="Times New Roman"/>
          <w:sz w:val="24"/>
        </w:rPr>
        <w:t>korespondenční adresa: Československé armády 4805/24, 466 05 Jablonec nad Nisou</w:t>
      </w:r>
    </w:p>
    <w:p w14:paraId="004C7A1D" w14:textId="77777777" w:rsidR="000D4212" w:rsidRPr="00406D35" w:rsidRDefault="000D4212" w:rsidP="008876E1">
      <w:pPr>
        <w:pStyle w:val="Bezmezer"/>
        <w:jc w:val="both"/>
        <w:rPr>
          <w:rFonts w:ascii="Times New Roman" w:hAnsi="Times New Roman"/>
          <w:sz w:val="24"/>
        </w:rPr>
      </w:pPr>
      <w:r w:rsidRPr="00406D35">
        <w:rPr>
          <w:rFonts w:ascii="Times New Roman" w:hAnsi="Times New Roman"/>
          <w:sz w:val="24"/>
        </w:rPr>
        <w:t>IČ: 70946078</w:t>
      </w:r>
    </w:p>
    <w:p w14:paraId="10F56774" w14:textId="77777777" w:rsidR="000D4212" w:rsidRPr="00406D35" w:rsidRDefault="000D4212" w:rsidP="008876E1">
      <w:pPr>
        <w:pStyle w:val="Bezmezer"/>
        <w:jc w:val="both"/>
        <w:rPr>
          <w:rFonts w:ascii="Times New Roman" w:hAnsi="Times New Roman"/>
          <w:sz w:val="24"/>
        </w:rPr>
      </w:pPr>
      <w:r w:rsidRPr="00406D35">
        <w:rPr>
          <w:rFonts w:ascii="Times New Roman" w:hAnsi="Times New Roman"/>
          <w:sz w:val="24"/>
        </w:rPr>
        <w:lastRenderedPageBreak/>
        <w:t>DIČ: CZ70946078</w:t>
      </w:r>
    </w:p>
    <w:p w14:paraId="595A5505" w14:textId="3C86B2CB" w:rsidR="0095206C" w:rsidRPr="00406D35" w:rsidRDefault="00B82AEB" w:rsidP="005B0207">
      <w:pPr>
        <w:pStyle w:val="Bezmezer"/>
        <w:jc w:val="both"/>
        <w:rPr>
          <w:rFonts w:ascii="Times New Roman" w:hAnsi="Times New Roman"/>
          <w:sz w:val="24"/>
        </w:rPr>
      </w:pPr>
      <w:r w:rsidRPr="00406D35">
        <w:rPr>
          <w:rFonts w:ascii="Times New Roman" w:hAnsi="Times New Roman"/>
          <w:sz w:val="24"/>
        </w:rPr>
        <w:t>zastoupená:</w:t>
      </w:r>
      <w:r w:rsidR="00D533A8" w:rsidRPr="00406D35">
        <w:rPr>
          <w:rFonts w:ascii="Times New Roman" w:hAnsi="Times New Roman"/>
          <w:sz w:val="24"/>
        </w:rPr>
        <w:t xml:space="preserve"> Ing. Janem Růžičkou,</w:t>
      </w:r>
      <w:r w:rsidR="00BA390F" w:rsidRPr="00406D35">
        <w:rPr>
          <w:rFonts w:ascii="Times New Roman" w:hAnsi="Times New Roman"/>
          <w:sz w:val="24"/>
        </w:rPr>
        <w:t xml:space="preserve"> ředitelem</w:t>
      </w:r>
    </w:p>
    <w:p w14:paraId="57BD9F0E" w14:textId="0AD9B573" w:rsidR="009231D6" w:rsidRPr="00406D35" w:rsidRDefault="009231D6"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Informace </w:t>
      </w:r>
      <w:r w:rsidR="008876E1" w:rsidRPr="00406D35">
        <w:rPr>
          <w:rFonts w:ascii="Times New Roman" w:hAnsi="Times New Roman"/>
          <w:b/>
          <w:bCs/>
          <w:color w:val="000000"/>
          <w:sz w:val="28"/>
          <w:szCs w:val="24"/>
        </w:rPr>
        <w:t>o </w:t>
      </w:r>
      <w:r w:rsidRPr="00406D35">
        <w:rPr>
          <w:rFonts w:ascii="Times New Roman" w:hAnsi="Times New Roman"/>
          <w:b/>
          <w:bCs/>
          <w:color w:val="000000"/>
          <w:sz w:val="28"/>
          <w:szCs w:val="24"/>
        </w:rPr>
        <w:t xml:space="preserve"> druhu </w:t>
      </w:r>
      <w:r w:rsidR="008876E1" w:rsidRPr="00406D35">
        <w:rPr>
          <w:rFonts w:ascii="Times New Roman" w:hAnsi="Times New Roman"/>
          <w:b/>
          <w:bCs/>
          <w:color w:val="000000"/>
          <w:sz w:val="28"/>
          <w:szCs w:val="24"/>
        </w:rPr>
        <w:t>a </w:t>
      </w:r>
      <w:r w:rsidRPr="00406D35">
        <w:rPr>
          <w:rFonts w:ascii="Times New Roman" w:hAnsi="Times New Roman"/>
          <w:b/>
          <w:bCs/>
          <w:color w:val="000000"/>
          <w:sz w:val="28"/>
          <w:szCs w:val="24"/>
        </w:rPr>
        <w:t xml:space="preserve"> předmětu veřejné zakázky</w:t>
      </w:r>
    </w:p>
    <w:p w14:paraId="2C5610A6" w14:textId="77777777" w:rsidR="00D66C87" w:rsidRPr="00406D35" w:rsidRDefault="00D66C87" w:rsidP="00D239D8">
      <w:pPr>
        <w:autoSpaceDE w:val="0"/>
        <w:autoSpaceDN w:val="0"/>
        <w:adjustRightInd w:val="0"/>
        <w:spacing w:after="120" w:line="240" w:lineRule="auto"/>
        <w:rPr>
          <w:rFonts w:ascii="Times New Roman" w:hAnsi="Times New Roman"/>
          <w:b/>
          <w:bCs/>
          <w:color w:val="000000"/>
          <w:sz w:val="24"/>
        </w:rPr>
      </w:pPr>
      <w:r w:rsidRPr="00406D35">
        <w:rPr>
          <w:rFonts w:ascii="Times New Roman" w:hAnsi="Times New Roman"/>
          <w:b/>
          <w:bCs/>
          <w:color w:val="000000"/>
          <w:sz w:val="24"/>
        </w:rPr>
        <w:t xml:space="preserve">Druh veřejné zakázky: </w:t>
      </w:r>
    </w:p>
    <w:p w14:paraId="7CC96A4C" w14:textId="3C1E7C28" w:rsidR="00D66C87" w:rsidRPr="00406D35" w:rsidRDefault="00D66C87" w:rsidP="00D239D8">
      <w:pPr>
        <w:spacing w:after="120" w:line="240" w:lineRule="auto"/>
        <w:jc w:val="both"/>
        <w:rPr>
          <w:rFonts w:ascii="Times New Roman" w:hAnsi="Times New Roman"/>
          <w:b/>
          <w:bCs/>
          <w:color w:val="000000"/>
          <w:sz w:val="24"/>
        </w:rPr>
      </w:pPr>
      <w:r w:rsidRPr="00406D35">
        <w:rPr>
          <w:rFonts w:ascii="Times New Roman" w:hAnsi="Times New Roman"/>
          <w:sz w:val="24"/>
        </w:rPr>
        <w:t xml:space="preserve">Jedná se </w:t>
      </w:r>
      <w:r w:rsidR="008876E1" w:rsidRPr="00406D35">
        <w:rPr>
          <w:rFonts w:ascii="Times New Roman" w:hAnsi="Times New Roman"/>
          <w:sz w:val="24"/>
        </w:rPr>
        <w:t>o </w:t>
      </w:r>
      <w:r w:rsidRPr="00406D35">
        <w:rPr>
          <w:rFonts w:ascii="Times New Roman" w:hAnsi="Times New Roman"/>
          <w:sz w:val="24"/>
        </w:rPr>
        <w:t xml:space="preserve"> veřejnou zakázku na služby.</w:t>
      </w:r>
    </w:p>
    <w:p w14:paraId="52C48978" w14:textId="77777777" w:rsidR="00D66C87" w:rsidRPr="00406D35" w:rsidRDefault="00D66C87" w:rsidP="00D239D8">
      <w:pPr>
        <w:autoSpaceDE w:val="0"/>
        <w:autoSpaceDN w:val="0"/>
        <w:adjustRightInd w:val="0"/>
        <w:spacing w:after="120" w:line="240" w:lineRule="auto"/>
        <w:rPr>
          <w:rFonts w:ascii="Times New Roman" w:hAnsi="Times New Roman"/>
          <w:b/>
          <w:bCs/>
          <w:color w:val="000000"/>
          <w:sz w:val="24"/>
        </w:rPr>
      </w:pPr>
      <w:r w:rsidRPr="00406D35">
        <w:rPr>
          <w:rFonts w:ascii="Times New Roman" w:hAnsi="Times New Roman"/>
          <w:b/>
          <w:bCs/>
          <w:color w:val="000000"/>
          <w:sz w:val="24"/>
        </w:rPr>
        <w:t xml:space="preserve">Hlavní činnosti </w:t>
      </w:r>
      <w:r w:rsidR="007B431F" w:rsidRPr="00406D35">
        <w:rPr>
          <w:rFonts w:ascii="Times New Roman" w:hAnsi="Times New Roman"/>
          <w:b/>
          <w:bCs/>
          <w:color w:val="000000"/>
          <w:sz w:val="24"/>
        </w:rPr>
        <w:t>po</w:t>
      </w:r>
      <w:r w:rsidRPr="00406D35">
        <w:rPr>
          <w:rFonts w:ascii="Times New Roman" w:hAnsi="Times New Roman"/>
          <w:b/>
          <w:bCs/>
          <w:color w:val="000000"/>
          <w:sz w:val="24"/>
        </w:rPr>
        <w:t>dle CPV:</w:t>
      </w:r>
    </w:p>
    <w:p w14:paraId="58DA9004" w14:textId="241E372C" w:rsidR="00D66C87" w:rsidRPr="00406D35" w:rsidRDefault="00D66C87" w:rsidP="00D239D8">
      <w:pPr>
        <w:pStyle w:val="BodyText21"/>
        <w:widowControl/>
        <w:snapToGrid/>
        <w:spacing w:after="120"/>
        <w:rPr>
          <w:sz w:val="24"/>
          <w:szCs w:val="22"/>
        </w:rPr>
      </w:pPr>
      <w:r w:rsidRPr="00406D35">
        <w:rPr>
          <w:sz w:val="24"/>
          <w:szCs w:val="22"/>
        </w:rPr>
        <w:t>71322000-</w:t>
      </w:r>
      <w:r w:rsidR="008876E1" w:rsidRPr="00406D35">
        <w:rPr>
          <w:sz w:val="24"/>
          <w:szCs w:val="22"/>
        </w:rPr>
        <w:t>1 </w:t>
      </w:r>
      <w:r w:rsidR="007B7676" w:rsidRPr="00406D35">
        <w:rPr>
          <w:sz w:val="24"/>
          <w:szCs w:val="22"/>
        </w:rPr>
        <w:t xml:space="preserve"> </w:t>
      </w:r>
      <w:r w:rsidRPr="00406D35">
        <w:rPr>
          <w:sz w:val="24"/>
          <w:szCs w:val="22"/>
        </w:rPr>
        <w:t>Technické projekty pro provádění stavebně inženýrských prací</w:t>
      </w:r>
    </w:p>
    <w:p w14:paraId="0111423A" w14:textId="77777777" w:rsidR="00D66C87" w:rsidRPr="00406D35" w:rsidRDefault="00D66C87" w:rsidP="00D239D8">
      <w:pPr>
        <w:autoSpaceDE w:val="0"/>
        <w:autoSpaceDN w:val="0"/>
        <w:adjustRightInd w:val="0"/>
        <w:spacing w:after="120" w:line="240" w:lineRule="auto"/>
        <w:rPr>
          <w:rFonts w:ascii="Times New Roman" w:hAnsi="Times New Roman"/>
          <w:b/>
          <w:bCs/>
          <w:color w:val="000000"/>
          <w:sz w:val="24"/>
        </w:rPr>
      </w:pPr>
      <w:r w:rsidRPr="00406D35">
        <w:rPr>
          <w:rFonts w:ascii="Times New Roman" w:hAnsi="Times New Roman"/>
          <w:b/>
          <w:bCs/>
          <w:color w:val="000000"/>
          <w:sz w:val="24"/>
        </w:rPr>
        <w:t>Předmět veřejné zakázky:</w:t>
      </w:r>
    </w:p>
    <w:p w14:paraId="0E266B96" w14:textId="189D350B" w:rsidR="00D1582B" w:rsidRPr="00406D35" w:rsidRDefault="009E6749" w:rsidP="00D239D8">
      <w:pPr>
        <w:pStyle w:val="Bezmezer"/>
        <w:spacing w:after="120"/>
        <w:jc w:val="both"/>
        <w:rPr>
          <w:rFonts w:ascii="Times New Roman" w:hAnsi="Times New Roman"/>
          <w:sz w:val="24"/>
        </w:rPr>
      </w:pPr>
      <w:r w:rsidRPr="00406D35">
        <w:rPr>
          <w:rFonts w:ascii="Times New Roman" w:hAnsi="Times New Roman"/>
          <w:sz w:val="24"/>
        </w:rPr>
        <w:t>Předmětem</w:t>
      </w:r>
      <w:r w:rsidRPr="00406D35">
        <w:rPr>
          <w:rFonts w:ascii="Times New Roman" w:hAnsi="Times New Roman"/>
          <w:color w:val="BFBFBF" w:themeColor="background1" w:themeShade="BF"/>
          <w:sz w:val="24"/>
        </w:rPr>
        <w:t xml:space="preserve"> </w:t>
      </w:r>
      <w:r w:rsidRPr="00406D35">
        <w:rPr>
          <w:rFonts w:ascii="Times New Roman" w:hAnsi="Times New Roman"/>
          <w:sz w:val="24"/>
        </w:rPr>
        <w:t xml:space="preserve">veřejné zakázky je poskytnutí služby – provedení přípravných předprojektových prací, zpracování projektové dokumentace, obstarání pravomocného stavebního povolení (případně ohlášení stavby či jiných povolení zajišťujících realizaci stavby), poskytování součinnosti </w:t>
      </w:r>
      <w:r w:rsidR="008876E1" w:rsidRPr="00406D35">
        <w:rPr>
          <w:rFonts w:ascii="Times New Roman" w:hAnsi="Times New Roman"/>
          <w:sz w:val="24"/>
        </w:rPr>
        <w:t>v </w:t>
      </w:r>
      <w:r w:rsidRPr="00406D35">
        <w:rPr>
          <w:rFonts w:ascii="Times New Roman" w:hAnsi="Times New Roman"/>
          <w:sz w:val="24"/>
        </w:rPr>
        <w:t xml:space="preserve"> rámci zadávacího řízení na výběr dodavatele stavby </w:t>
      </w:r>
      <w:r w:rsidR="008876E1" w:rsidRPr="00406D35">
        <w:rPr>
          <w:rFonts w:ascii="Times New Roman" w:hAnsi="Times New Roman"/>
          <w:sz w:val="24"/>
        </w:rPr>
        <w:t>a </w:t>
      </w:r>
      <w:r w:rsidRPr="00406D35">
        <w:rPr>
          <w:rFonts w:ascii="Times New Roman" w:hAnsi="Times New Roman"/>
          <w:sz w:val="24"/>
        </w:rPr>
        <w:t xml:space="preserve"> provedení autorského dozoru za předpokladu, že stavba bude realizována. </w:t>
      </w:r>
    </w:p>
    <w:p w14:paraId="00122947" w14:textId="55CDE8C3" w:rsidR="000402C3" w:rsidRPr="00406D35" w:rsidRDefault="000402C3" w:rsidP="00D239D8">
      <w:pPr>
        <w:pStyle w:val="Nzev"/>
        <w:spacing w:after="120"/>
        <w:jc w:val="both"/>
        <w:rPr>
          <w:rFonts w:ascii="Times New Roman" w:hAnsi="Times New Roman"/>
          <w:b w:val="0"/>
          <w:sz w:val="24"/>
          <w:szCs w:val="22"/>
        </w:rPr>
      </w:pPr>
      <w:r w:rsidRPr="00406D35">
        <w:rPr>
          <w:rFonts w:ascii="Times New Roman" w:hAnsi="Times New Roman"/>
          <w:b w:val="0"/>
          <w:sz w:val="24"/>
          <w:szCs w:val="22"/>
        </w:rPr>
        <w:t xml:space="preserve">Součástí projektu jsou </w:t>
      </w:r>
      <w:r w:rsidR="008876E1" w:rsidRPr="00406D35">
        <w:rPr>
          <w:rFonts w:ascii="Times New Roman" w:hAnsi="Times New Roman"/>
          <w:b w:val="0"/>
          <w:sz w:val="24"/>
          <w:szCs w:val="22"/>
        </w:rPr>
        <w:t>i </w:t>
      </w:r>
      <w:r w:rsidRPr="00406D35">
        <w:rPr>
          <w:rFonts w:ascii="Times New Roman" w:hAnsi="Times New Roman"/>
          <w:b w:val="0"/>
          <w:sz w:val="24"/>
          <w:szCs w:val="22"/>
        </w:rPr>
        <w:t xml:space="preserve"> související nebo vyvolané stavební </w:t>
      </w:r>
      <w:r w:rsidR="008876E1" w:rsidRPr="00406D35">
        <w:rPr>
          <w:rFonts w:ascii="Times New Roman" w:hAnsi="Times New Roman"/>
          <w:b w:val="0"/>
          <w:sz w:val="24"/>
          <w:szCs w:val="22"/>
        </w:rPr>
        <w:t>a </w:t>
      </w:r>
      <w:r w:rsidRPr="00406D35">
        <w:rPr>
          <w:rFonts w:ascii="Times New Roman" w:hAnsi="Times New Roman"/>
          <w:b w:val="0"/>
          <w:sz w:val="24"/>
          <w:szCs w:val="22"/>
        </w:rPr>
        <w:t xml:space="preserve"> inženýrské objekty </w:t>
      </w:r>
      <w:r w:rsidR="008876E1" w:rsidRPr="00406D35">
        <w:rPr>
          <w:rFonts w:ascii="Times New Roman" w:hAnsi="Times New Roman"/>
          <w:b w:val="0"/>
          <w:sz w:val="24"/>
          <w:szCs w:val="22"/>
        </w:rPr>
        <w:t>a </w:t>
      </w:r>
      <w:r w:rsidRPr="00406D35">
        <w:rPr>
          <w:rFonts w:ascii="Times New Roman" w:hAnsi="Times New Roman"/>
          <w:b w:val="0"/>
          <w:sz w:val="24"/>
          <w:szCs w:val="22"/>
        </w:rPr>
        <w:t xml:space="preserve"> přeložky inženýrských sítí.</w:t>
      </w:r>
    </w:p>
    <w:p w14:paraId="75C10339" w14:textId="62A04C12" w:rsidR="000402C3" w:rsidRPr="00406D35" w:rsidRDefault="000402C3" w:rsidP="00D239D8">
      <w:pPr>
        <w:pStyle w:val="Bezmezer"/>
        <w:spacing w:after="120"/>
        <w:jc w:val="both"/>
        <w:rPr>
          <w:rFonts w:ascii="Times New Roman" w:hAnsi="Times New Roman"/>
          <w:sz w:val="24"/>
        </w:rPr>
      </w:pPr>
      <w:r w:rsidRPr="00406D35">
        <w:rPr>
          <w:rFonts w:ascii="Times New Roman" w:hAnsi="Times New Roman"/>
          <w:sz w:val="24"/>
        </w:rPr>
        <w:t xml:space="preserve">Součástí </w:t>
      </w:r>
      <w:r w:rsidR="004317F3" w:rsidRPr="00406D35">
        <w:rPr>
          <w:rFonts w:ascii="Times New Roman" w:hAnsi="Times New Roman"/>
          <w:sz w:val="24"/>
        </w:rPr>
        <w:t xml:space="preserve">předmětu </w:t>
      </w:r>
      <w:r w:rsidR="00A62F58" w:rsidRPr="00406D35">
        <w:rPr>
          <w:rFonts w:ascii="Times New Roman" w:hAnsi="Times New Roman"/>
          <w:sz w:val="24"/>
        </w:rPr>
        <w:t xml:space="preserve">veřejné </w:t>
      </w:r>
      <w:r w:rsidRPr="00406D35">
        <w:rPr>
          <w:rFonts w:ascii="Times New Roman" w:hAnsi="Times New Roman"/>
          <w:sz w:val="24"/>
        </w:rPr>
        <w:t>zakázky je průběžné technické projednávání rozpracovan</w:t>
      </w:r>
      <w:r w:rsidR="00AA6A6C" w:rsidRPr="00406D35">
        <w:rPr>
          <w:rFonts w:ascii="Times New Roman" w:hAnsi="Times New Roman"/>
          <w:sz w:val="24"/>
        </w:rPr>
        <w:t>ých</w:t>
      </w:r>
      <w:r w:rsidRPr="00406D35">
        <w:rPr>
          <w:rFonts w:ascii="Times New Roman" w:hAnsi="Times New Roman"/>
          <w:sz w:val="24"/>
        </w:rPr>
        <w:t xml:space="preserve"> projektov</w:t>
      </w:r>
      <w:r w:rsidR="00AA6A6C" w:rsidRPr="00406D35">
        <w:rPr>
          <w:rFonts w:ascii="Times New Roman" w:hAnsi="Times New Roman"/>
          <w:sz w:val="24"/>
        </w:rPr>
        <w:t>ých</w:t>
      </w:r>
      <w:r w:rsidRPr="00406D35">
        <w:rPr>
          <w:rFonts w:ascii="Times New Roman" w:hAnsi="Times New Roman"/>
          <w:sz w:val="24"/>
        </w:rPr>
        <w:t xml:space="preserve"> dokumentac</w:t>
      </w:r>
      <w:r w:rsidR="00AA6A6C" w:rsidRPr="00406D35">
        <w:rPr>
          <w:rFonts w:ascii="Times New Roman" w:hAnsi="Times New Roman"/>
          <w:sz w:val="24"/>
        </w:rPr>
        <w:t>í</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xml:space="preserve"> jednotlivých </w:t>
      </w:r>
      <w:r w:rsidR="00AA6A6C" w:rsidRPr="00406D35">
        <w:rPr>
          <w:rFonts w:ascii="Times New Roman" w:hAnsi="Times New Roman"/>
          <w:sz w:val="24"/>
        </w:rPr>
        <w:t>fázích</w:t>
      </w:r>
      <w:r w:rsidRPr="00406D35">
        <w:rPr>
          <w:rFonts w:ascii="Times New Roman" w:hAnsi="Times New Roman"/>
          <w:sz w:val="24"/>
        </w:rPr>
        <w:t xml:space="preserve"> projektu se </w:t>
      </w:r>
      <w:r w:rsidR="00064F35" w:rsidRPr="00406D35">
        <w:rPr>
          <w:rFonts w:ascii="Times New Roman" w:hAnsi="Times New Roman"/>
          <w:sz w:val="24"/>
        </w:rPr>
        <w:t>z</w:t>
      </w:r>
      <w:r w:rsidR="00FA4BE7" w:rsidRPr="00406D35">
        <w:rPr>
          <w:rFonts w:ascii="Times New Roman" w:hAnsi="Times New Roman"/>
          <w:sz w:val="24"/>
        </w:rPr>
        <w:t>adavatelem</w:t>
      </w:r>
      <w:r w:rsidRPr="00406D35">
        <w:rPr>
          <w:rFonts w:ascii="Times New Roman" w:hAnsi="Times New Roman"/>
          <w:sz w:val="24"/>
        </w:rPr>
        <w:t xml:space="preserve"> </w:t>
      </w:r>
      <w:r w:rsidR="008876E1" w:rsidRPr="00406D35">
        <w:rPr>
          <w:rFonts w:ascii="Times New Roman" w:hAnsi="Times New Roman"/>
          <w:sz w:val="24"/>
        </w:rPr>
        <w:t>a </w:t>
      </w:r>
      <w:r w:rsidRPr="00406D35">
        <w:rPr>
          <w:rFonts w:ascii="Times New Roman" w:hAnsi="Times New Roman"/>
          <w:sz w:val="24"/>
        </w:rPr>
        <w:t xml:space="preserve"> příslušnou obcí či městem</w:t>
      </w:r>
      <w:r w:rsidR="00FD3AF6" w:rsidRPr="00406D35">
        <w:rPr>
          <w:rFonts w:ascii="Times New Roman" w:hAnsi="Times New Roman"/>
          <w:sz w:val="24"/>
        </w:rPr>
        <w:t xml:space="preserve"> </w:t>
      </w:r>
      <w:r w:rsidR="008876E1" w:rsidRPr="00406D35">
        <w:rPr>
          <w:rFonts w:ascii="Times New Roman" w:hAnsi="Times New Roman"/>
          <w:sz w:val="24"/>
        </w:rPr>
        <w:t>a </w:t>
      </w:r>
      <w:r w:rsidR="00FD3AF6" w:rsidRPr="00406D35">
        <w:rPr>
          <w:rFonts w:ascii="Times New Roman" w:hAnsi="Times New Roman"/>
          <w:sz w:val="24"/>
        </w:rPr>
        <w:t xml:space="preserve"> dotčenými subjekty</w:t>
      </w:r>
      <w:r w:rsidRPr="00406D35">
        <w:rPr>
          <w:rFonts w:ascii="Times New Roman" w:hAnsi="Times New Roman"/>
          <w:sz w:val="24"/>
        </w:rPr>
        <w:t xml:space="preserve">, předání konceptu projektové dokumentace </w:t>
      </w:r>
      <w:r w:rsidR="00064F35" w:rsidRPr="00406D35">
        <w:rPr>
          <w:rFonts w:ascii="Times New Roman" w:hAnsi="Times New Roman"/>
          <w:sz w:val="24"/>
        </w:rPr>
        <w:t>z</w:t>
      </w:r>
      <w:r w:rsidRPr="00406D35">
        <w:rPr>
          <w:rFonts w:ascii="Times New Roman" w:hAnsi="Times New Roman"/>
          <w:sz w:val="24"/>
        </w:rPr>
        <w:t xml:space="preserve">adavateli </w:t>
      </w:r>
      <w:r w:rsidR="008876E1" w:rsidRPr="00406D35">
        <w:rPr>
          <w:rFonts w:ascii="Times New Roman" w:hAnsi="Times New Roman"/>
          <w:sz w:val="24"/>
        </w:rPr>
        <w:t>k </w:t>
      </w:r>
      <w:r w:rsidRPr="00406D35">
        <w:rPr>
          <w:rFonts w:ascii="Times New Roman" w:hAnsi="Times New Roman"/>
          <w:sz w:val="24"/>
        </w:rPr>
        <w:t> posouzení</w:t>
      </w:r>
      <w:r w:rsidR="00D533A8" w:rsidRPr="00406D35">
        <w:rPr>
          <w:rFonts w:ascii="Times New Roman" w:hAnsi="Times New Roman"/>
          <w:sz w:val="24"/>
        </w:rPr>
        <w:t xml:space="preserve"> </w:t>
      </w:r>
      <w:r w:rsidR="008876E1" w:rsidRPr="00406D35">
        <w:rPr>
          <w:rFonts w:ascii="Times New Roman" w:hAnsi="Times New Roman"/>
          <w:sz w:val="24"/>
        </w:rPr>
        <w:t>a </w:t>
      </w:r>
      <w:r w:rsidRPr="00406D35">
        <w:rPr>
          <w:rFonts w:ascii="Times New Roman" w:hAnsi="Times New Roman"/>
          <w:sz w:val="24"/>
        </w:rPr>
        <w:t xml:space="preserve"> zapracování připomínek </w:t>
      </w:r>
      <w:r w:rsidR="00064F35" w:rsidRPr="00406D35">
        <w:rPr>
          <w:rFonts w:ascii="Times New Roman" w:hAnsi="Times New Roman"/>
          <w:sz w:val="24"/>
        </w:rPr>
        <w:t>z</w:t>
      </w:r>
      <w:r w:rsidRPr="00406D35">
        <w:rPr>
          <w:rFonts w:ascii="Times New Roman" w:hAnsi="Times New Roman"/>
          <w:sz w:val="24"/>
        </w:rPr>
        <w:t xml:space="preserve">adavatele </w:t>
      </w:r>
      <w:r w:rsidR="008876E1" w:rsidRPr="00406D35">
        <w:rPr>
          <w:rFonts w:ascii="Times New Roman" w:hAnsi="Times New Roman"/>
          <w:sz w:val="24"/>
        </w:rPr>
        <w:t>k </w:t>
      </w:r>
      <w:r w:rsidRPr="00406D35">
        <w:rPr>
          <w:rFonts w:ascii="Times New Roman" w:hAnsi="Times New Roman"/>
          <w:sz w:val="24"/>
        </w:rPr>
        <w:t xml:space="preserve"> tomuto kon</w:t>
      </w:r>
      <w:r w:rsidR="00B05A66" w:rsidRPr="00406D35">
        <w:rPr>
          <w:rFonts w:ascii="Times New Roman" w:hAnsi="Times New Roman"/>
          <w:sz w:val="24"/>
        </w:rPr>
        <w:t>ceptu do konečné verze projektu.</w:t>
      </w:r>
    </w:p>
    <w:p w14:paraId="51A962C6" w14:textId="3CD70509" w:rsidR="004317F3" w:rsidRPr="00406D35" w:rsidRDefault="004317F3"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Bližší specifikace rozsahu akce (stavby) je obsahem „Specifikace akce“</w:t>
      </w:r>
      <w:r w:rsidR="009C6D35" w:rsidRPr="00406D35">
        <w:rPr>
          <w:rFonts w:ascii="Times New Roman" w:hAnsi="Times New Roman"/>
          <w:sz w:val="24"/>
        </w:rPr>
        <w:t>,</w:t>
      </w:r>
      <w:r w:rsidRPr="00406D35">
        <w:rPr>
          <w:rFonts w:ascii="Times New Roman" w:hAnsi="Times New Roman"/>
          <w:sz w:val="24"/>
        </w:rPr>
        <w:t xml:space="preserve"> která je součástí příloh</w:t>
      </w:r>
      <w:r w:rsidR="007D6FA0" w:rsidRPr="00406D35">
        <w:rPr>
          <w:rFonts w:ascii="Times New Roman" w:hAnsi="Times New Roman"/>
          <w:sz w:val="24"/>
        </w:rPr>
        <w:t>y</w:t>
      </w:r>
      <w:r w:rsidRPr="00406D35">
        <w:rPr>
          <w:rFonts w:ascii="Times New Roman" w:hAnsi="Times New Roman"/>
          <w:sz w:val="24"/>
        </w:rPr>
        <w:t xml:space="preserve"> </w:t>
      </w:r>
      <w:r w:rsidR="008876E1" w:rsidRPr="00406D35">
        <w:rPr>
          <w:rFonts w:ascii="Times New Roman" w:hAnsi="Times New Roman"/>
          <w:sz w:val="24"/>
        </w:rPr>
        <w:t>č</w:t>
      </w:r>
      <w:r w:rsidRPr="00406D35">
        <w:rPr>
          <w:rFonts w:ascii="Times New Roman" w:hAnsi="Times New Roman"/>
          <w:sz w:val="24"/>
        </w:rPr>
        <w:t>.</w:t>
      </w:r>
      <w:r w:rsidR="008876E1" w:rsidRPr="00406D35">
        <w:rPr>
          <w:rFonts w:ascii="Times New Roman" w:hAnsi="Times New Roman"/>
          <w:sz w:val="24"/>
        </w:rPr>
        <w:t xml:space="preserve"> 1 </w:t>
      </w:r>
      <w:r w:rsidRPr="00406D35">
        <w:rPr>
          <w:rFonts w:ascii="Times New Roman" w:hAnsi="Times New Roman"/>
          <w:sz w:val="24"/>
        </w:rPr>
        <w:t xml:space="preserve"> této </w:t>
      </w:r>
      <w:r w:rsidR="00D05F43">
        <w:rPr>
          <w:rFonts w:ascii="Times New Roman" w:hAnsi="Times New Roman"/>
          <w:sz w:val="24"/>
        </w:rPr>
        <w:t>ZD</w:t>
      </w:r>
      <w:r w:rsidRPr="00406D35">
        <w:rPr>
          <w:rFonts w:ascii="Times New Roman" w:hAnsi="Times New Roman"/>
          <w:color w:val="BFBFBF" w:themeColor="background1" w:themeShade="BF"/>
          <w:sz w:val="24"/>
        </w:rPr>
        <w:t xml:space="preserve"> </w:t>
      </w:r>
      <w:r w:rsidRPr="00406D35">
        <w:rPr>
          <w:rFonts w:ascii="Times New Roman" w:hAnsi="Times New Roman"/>
          <w:sz w:val="24"/>
        </w:rPr>
        <w:t>(dále jen „</w:t>
      </w:r>
      <w:r w:rsidRPr="00406D35">
        <w:rPr>
          <w:rFonts w:ascii="Times New Roman" w:hAnsi="Times New Roman"/>
          <w:b/>
          <w:sz w:val="24"/>
        </w:rPr>
        <w:t>Specifikace akce</w:t>
      </w:r>
      <w:r w:rsidRPr="00406D35">
        <w:rPr>
          <w:rFonts w:ascii="Times New Roman" w:hAnsi="Times New Roman"/>
          <w:sz w:val="24"/>
        </w:rPr>
        <w:t xml:space="preserve">“).  </w:t>
      </w:r>
    </w:p>
    <w:p w14:paraId="15D49629" w14:textId="77777777" w:rsidR="000402C3" w:rsidRPr="00406D35" w:rsidRDefault="000402C3" w:rsidP="00D239D8">
      <w:pPr>
        <w:pStyle w:val="Nzev"/>
        <w:spacing w:after="120"/>
        <w:jc w:val="both"/>
        <w:rPr>
          <w:rFonts w:ascii="Times New Roman" w:hAnsi="Times New Roman"/>
          <w:b w:val="0"/>
          <w:sz w:val="24"/>
          <w:szCs w:val="22"/>
        </w:rPr>
      </w:pPr>
      <w:r w:rsidRPr="00406D35">
        <w:rPr>
          <w:rFonts w:ascii="Times New Roman" w:hAnsi="Times New Roman"/>
          <w:b w:val="0"/>
          <w:sz w:val="24"/>
          <w:szCs w:val="22"/>
        </w:rPr>
        <w:t xml:space="preserve">Jednotlivé </w:t>
      </w:r>
      <w:r w:rsidR="00FA4BE7" w:rsidRPr="00406D35">
        <w:rPr>
          <w:rFonts w:ascii="Times New Roman" w:hAnsi="Times New Roman"/>
          <w:b w:val="0"/>
          <w:sz w:val="24"/>
          <w:szCs w:val="22"/>
        </w:rPr>
        <w:t>sou</w:t>
      </w:r>
      <w:r w:rsidRPr="00406D35">
        <w:rPr>
          <w:rFonts w:ascii="Times New Roman" w:hAnsi="Times New Roman"/>
          <w:b w:val="0"/>
          <w:sz w:val="24"/>
          <w:szCs w:val="22"/>
        </w:rPr>
        <w:t>části předmětu</w:t>
      </w:r>
      <w:r w:rsidR="00B74ABA" w:rsidRPr="00406D35">
        <w:rPr>
          <w:rFonts w:ascii="Times New Roman" w:hAnsi="Times New Roman"/>
          <w:b w:val="0"/>
          <w:color w:val="BFBFBF" w:themeColor="background1" w:themeShade="BF"/>
          <w:sz w:val="24"/>
          <w:szCs w:val="22"/>
        </w:rPr>
        <w:t xml:space="preserve"> </w:t>
      </w:r>
      <w:r w:rsidR="00FA4BE7" w:rsidRPr="00406D35">
        <w:rPr>
          <w:rFonts w:ascii="Times New Roman" w:hAnsi="Times New Roman"/>
          <w:b w:val="0"/>
          <w:sz w:val="24"/>
          <w:szCs w:val="22"/>
        </w:rPr>
        <w:t>veřejné</w:t>
      </w:r>
      <w:r w:rsidRPr="00406D35">
        <w:rPr>
          <w:rFonts w:ascii="Times New Roman" w:hAnsi="Times New Roman"/>
          <w:b w:val="0"/>
          <w:sz w:val="24"/>
          <w:szCs w:val="22"/>
        </w:rPr>
        <w:t xml:space="preserve"> zakázky se dále specifikují takto:</w:t>
      </w:r>
    </w:p>
    <w:p w14:paraId="3DC52B05" w14:textId="26B281D5" w:rsidR="00A116EB" w:rsidRPr="00406D35" w:rsidRDefault="00A116EB"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406D35">
        <w:rPr>
          <w:rFonts w:ascii="Times New Roman" w:hAnsi="Times New Roman"/>
          <w:b/>
          <w:bCs/>
          <w:color w:val="000000"/>
          <w:sz w:val="26"/>
          <w:szCs w:val="26"/>
        </w:rPr>
        <w:t xml:space="preserve">Průzkumy </w:t>
      </w:r>
      <w:del w:id="0" w:author="Veronika Sedláčková" w:date="2019-01-21T08:24:00Z">
        <w:r w:rsidR="008876E1" w:rsidRPr="00406D35" w:rsidDel="00824F50">
          <w:rPr>
            <w:rFonts w:ascii="Times New Roman" w:hAnsi="Times New Roman"/>
            <w:b/>
            <w:bCs/>
            <w:color w:val="000000"/>
            <w:sz w:val="26"/>
            <w:szCs w:val="26"/>
          </w:rPr>
          <w:delText>a </w:delText>
        </w:r>
        <w:r w:rsidRPr="00406D35" w:rsidDel="00824F50">
          <w:rPr>
            <w:rFonts w:ascii="Times New Roman" w:hAnsi="Times New Roman"/>
            <w:b/>
            <w:bCs/>
            <w:color w:val="000000"/>
            <w:sz w:val="26"/>
            <w:szCs w:val="26"/>
          </w:rPr>
          <w:delText xml:space="preserve"> zaměření</w:delText>
        </w:r>
      </w:del>
    </w:p>
    <w:p w14:paraId="5010397B" w14:textId="4AED6538" w:rsidR="00A116EB" w:rsidRPr="00406D35" w:rsidRDefault="009D6D92" w:rsidP="00D239D8">
      <w:pPr>
        <w:spacing w:after="120" w:line="240" w:lineRule="auto"/>
        <w:jc w:val="both"/>
        <w:rPr>
          <w:rFonts w:ascii="Times New Roman" w:eastAsia="Times New Roman" w:hAnsi="Times New Roman"/>
          <w:bCs/>
          <w:sz w:val="24"/>
          <w:lang w:eastAsia="cs-CZ"/>
        </w:rPr>
      </w:pPr>
      <w:r w:rsidRPr="00406D35">
        <w:rPr>
          <w:rFonts w:ascii="Times New Roman" w:hAnsi="Times New Roman"/>
          <w:sz w:val="24"/>
        </w:rPr>
        <w:t xml:space="preserve">Specifikace činností je uvedena </w:t>
      </w:r>
      <w:r w:rsidR="008876E1" w:rsidRPr="00406D35">
        <w:rPr>
          <w:rFonts w:ascii="Times New Roman" w:hAnsi="Times New Roman"/>
          <w:sz w:val="24"/>
        </w:rPr>
        <w:t>v </w:t>
      </w:r>
      <w:r w:rsidRPr="00406D35">
        <w:rPr>
          <w:rFonts w:ascii="Times New Roman" w:hAnsi="Times New Roman"/>
          <w:sz w:val="24"/>
        </w:rPr>
        <w:t xml:space="preserve">příloze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2 </w:t>
      </w:r>
      <w:r w:rsidRPr="00406D35">
        <w:rPr>
          <w:rFonts w:ascii="Times New Roman" w:hAnsi="Times New Roman"/>
          <w:sz w:val="24"/>
        </w:rPr>
        <w:t xml:space="preserve">návrhu </w:t>
      </w:r>
      <w:r w:rsidR="00064F35" w:rsidRPr="00406D35">
        <w:rPr>
          <w:rFonts w:ascii="Times New Roman" w:hAnsi="Times New Roman"/>
          <w:sz w:val="24"/>
        </w:rPr>
        <w:t>s</w:t>
      </w:r>
      <w:r w:rsidRPr="00406D35">
        <w:rPr>
          <w:rFonts w:ascii="Times New Roman" w:hAnsi="Times New Roman"/>
          <w:sz w:val="24"/>
        </w:rPr>
        <w:t xml:space="preserve">mlouvy (viz </w:t>
      </w:r>
      <w:r w:rsidR="00FC685B" w:rsidRPr="00406D35">
        <w:rPr>
          <w:rFonts w:ascii="Times New Roman" w:hAnsi="Times New Roman"/>
          <w:sz w:val="24"/>
        </w:rPr>
        <w:t>p</w:t>
      </w:r>
      <w:r w:rsidRPr="00406D35">
        <w:rPr>
          <w:rFonts w:ascii="Times New Roman" w:hAnsi="Times New Roman"/>
          <w:sz w:val="24"/>
        </w:rPr>
        <w:t xml:space="preserve">říloha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2 </w:t>
      </w:r>
      <w:r w:rsidRPr="00406D35">
        <w:rPr>
          <w:rFonts w:ascii="Times New Roman" w:hAnsi="Times New Roman"/>
          <w:sz w:val="24"/>
        </w:rPr>
        <w:t xml:space="preserve">této </w:t>
      </w:r>
      <w:r w:rsidR="00D05F43">
        <w:rPr>
          <w:rFonts w:ascii="Times New Roman" w:hAnsi="Times New Roman"/>
          <w:sz w:val="24"/>
        </w:rPr>
        <w:t>ZD</w:t>
      </w:r>
      <w:r w:rsidRPr="00406D35">
        <w:rPr>
          <w:rFonts w:ascii="Times New Roman" w:hAnsi="Times New Roman"/>
          <w:sz w:val="24"/>
        </w:rPr>
        <w:t xml:space="preserve">). </w:t>
      </w:r>
    </w:p>
    <w:p w14:paraId="1979F548" w14:textId="6684B830" w:rsidR="002270A6" w:rsidRPr="00406D35" w:rsidRDefault="009E6749"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406D35">
        <w:rPr>
          <w:rFonts w:ascii="Times New Roman" w:hAnsi="Times New Roman"/>
          <w:b/>
          <w:bCs/>
          <w:color w:val="000000"/>
          <w:sz w:val="26"/>
          <w:szCs w:val="26"/>
        </w:rPr>
        <w:t>Jednostupňová projektová dokumentace pro provádění stavby (PDPS)</w:t>
      </w:r>
    </w:p>
    <w:p w14:paraId="76C39D93" w14:textId="0EF14D59" w:rsidR="00BF3C0B" w:rsidRPr="00406D35" w:rsidRDefault="009D6D92" w:rsidP="00D239D8">
      <w:pPr>
        <w:spacing w:after="120" w:line="240" w:lineRule="auto"/>
        <w:jc w:val="both"/>
        <w:rPr>
          <w:rFonts w:ascii="Times New Roman" w:hAnsi="Times New Roman"/>
          <w:sz w:val="24"/>
        </w:rPr>
      </w:pPr>
      <w:r w:rsidRPr="00406D35">
        <w:rPr>
          <w:rFonts w:ascii="Times New Roman" w:hAnsi="Times New Roman"/>
          <w:sz w:val="24"/>
        </w:rPr>
        <w:t xml:space="preserve">Specifikace činností je uvedena </w:t>
      </w:r>
      <w:r w:rsidR="008876E1" w:rsidRPr="00406D35">
        <w:rPr>
          <w:rFonts w:ascii="Times New Roman" w:hAnsi="Times New Roman"/>
          <w:sz w:val="24"/>
        </w:rPr>
        <w:t>v </w:t>
      </w:r>
      <w:r w:rsidRPr="00406D35">
        <w:rPr>
          <w:rFonts w:ascii="Times New Roman" w:hAnsi="Times New Roman"/>
          <w:sz w:val="24"/>
        </w:rPr>
        <w:t xml:space="preserve">příloze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2 </w:t>
      </w:r>
      <w:r w:rsidRPr="00406D35">
        <w:rPr>
          <w:rFonts w:ascii="Times New Roman" w:hAnsi="Times New Roman"/>
          <w:sz w:val="24"/>
        </w:rPr>
        <w:t xml:space="preserve">návrhu </w:t>
      </w:r>
      <w:r w:rsidR="00064F35" w:rsidRPr="00406D35">
        <w:rPr>
          <w:rFonts w:ascii="Times New Roman" w:hAnsi="Times New Roman"/>
          <w:sz w:val="24"/>
        </w:rPr>
        <w:t>s</w:t>
      </w:r>
      <w:r w:rsidRPr="00406D35">
        <w:rPr>
          <w:rFonts w:ascii="Times New Roman" w:hAnsi="Times New Roman"/>
          <w:sz w:val="24"/>
        </w:rPr>
        <w:t>mlouvy (</w:t>
      </w:r>
      <w:r w:rsidR="00ED103F" w:rsidRPr="00406D35">
        <w:rPr>
          <w:rFonts w:ascii="Times New Roman" w:hAnsi="Times New Roman"/>
          <w:sz w:val="24"/>
        </w:rPr>
        <w:t xml:space="preserve">viz </w:t>
      </w:r>
      <w:r w:rsidR="00064F35" w:rsidRPr="00406D35">
        <w:rPr>
          <w:rFonts w:ascii="Times New Roman" w:hAnsi="Times New Roman"/>
          <w:sz w:val="24"/>
        </w:rPr>
        <w:t>p</w:t>
      </w:r>
      <w:r w:rsidR="00ED103F" w:rsidRPr="00406D35">
        <w:rPr>
          <w:rFonts w:ascii="Times New Roman" w:hAnsi="Times New Roman"/>
          <w:sz w:val="24"/>
        </w:rPr>
        <w:t xml:space="preserve">říloha </w:t>
      </w:r>
      <w:r w:rsidR="008876E1" w:rsidRPr="00406D35">
        <w:rPr>
          <w:rFonts w:ascii="Times New Roman" w:hAnsi="Times New Roman"/>
          <w:sz w:val="24"/>
        </w:rPr>
        <w:t>č</w:t>
      </w:r>
      <w:r w:rsidR="00ED103F" w:rsidRPr="00406D35">
        <w:rPr>
          <w:rFonts w:ascii="Times New Roman" w:hAnsi="Times New Roman"/>
          <w:sz w:val="24"/>
        </w:rPr>
        <w:t xml:space="preserve">. </w:t>
      </w:r>
      <w:r w:rsidR="008876E1" w:rsidRPr="00406D35">
        <w:rPr>
          <w:rFonts w:ascii="Times New Roman" w:hAnsi="Times New Roman"/>
          <w:sz w:val="24"/>
        </w:rPr>
        <w:t>2 </w:t>
      </w:r>
      <w:r w:rsidR="00ED103F" w:rsidRPr="00406D35">
        <w:rPr>
          <w:rFonts w:ascii="Times New Roman" w:hAnsi="Times New Roman"/>
          <w:sz w:val="24"/>
        </w:rPr>
        <w:t xml:space="preserve">této </w:t>
      </w:r>
      <w:r w:rsidR="00D05F43">
        <w:rPr>
          <w:rFonts w:ascii="Times New Roman" w:hAnsi="Times New Roman"/>
          <w:sz w:val="24"/>
        </w:rPr>
        <w:t>ZD</w:t>
      </w:r>
      <w:r w:rsidRPr="00406D35">
        <w:rPr>
          <w:rFonts w:ascii="Times New Roman" w:hAnsi="Times New Roman"/>
          <w:sz w:val="24"/>
        </w:rPr>
        <w:t>).</w:t>
      </w:r>
    </w:p>
    <w:p w14:paraId="4981091D" w14:textId="0408B83D" w:rsidR="00A116EB" w:rsidRPr="00406D35" w:rsidRDefault="009D6D92"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bookmarkStart w:id="1" w:name="_Toc349419425"/>
      <w:r w:rsidRPr="00406D35">
        <w:rPr>
          <w:rFonts w:ascii="Times New Roman" w:hAnsi="Times New Roman"/>
          <w:b/>
          <w:bCs/>
          <w:color w:val="000000"/>
          <w:sz w:val="26"/>
          <w:szCs w:val="26"/>
        </w:rPr>
        <w:t xml:space="preserve">Inženýrská činnost </w:t>
      </w:r>
      <w:r w:rsidR="008876E1" w:rsidRPr="00406D35">
        <w:rPr>
          <w:rFonts w:ascii="Times New Roman" w:hAnsi="Times New Roman"/>
          <w:b/>
          <w:bCs/>
          <w:color w:val="000000"/>
          <w:sz w:val="26"/>
          <w:szCs w:val="26"/>
        </w:rPr>
        <w:t>a </w:t>
      </w:r>
      <w:r w:rsidRPr="00406D35">
        <w:rPr>
          <w:rFonts w:ascii="Times New Roman" w:hAnsi="Times New Roman"/>
          <w:b/>
          <w:bCs/>
          <w:color w:val="000000"/>
          <w:sz w:val="26"/>
          <w:szCs w:val="26"/>
        </w:rPr>
        <w:t xml:space="preserve"> </w:t>
      </w:r>
      <w:bookmarkEnd w:id="1"/>
      <w:r w:rsidR="009E6749" w:rsidRPr="00406D35">
        <w:rPr>
          <w:rFonts w:ascii="Times New Roman" w:hAnsi="Times New Roman"/>
          <w:b/>
          <w:bCs/>
          <w:color w:val="000000"/>
          <w:sz w:val="26"/>
          <w:szCs w:val="26"/>
        </w:rPr>
        <w:t xml:space="preserve">zajištění povolení stavby </w:t>
      </w:r>
    </w:p>
    <w:p w14:paraId="654718AD" w14:textId="27A6F575" w:rsidR="00B17640" w:rsidRPr="00406D35" w:rsidRDefault="009D6D92" w:rsidP="005E7AAD">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Specifikace činností je uvedena </w:t>
      </w:r>
      <w:r w:rsidR="008876E1" w:rsidRPr="00406D35">
        <w:rPr>
          <w:rFonts w:ascii="Times New Roman" w:hAnsi="Times New Roman"/>
          <w:sz w:val="24"/>
        </w:rPr>
        <w:t>v</w:t>
      </w:r>
      <w:r w:rsidRPr="00406D35">
        <w:rPr>
          <w:rFonts w:ascii="Times New Roman" w:hAnsi="Times New Roman"/>
          <w:sz w:val="24"/>
        </w:rPr>
        <w:t xml:space="preserve"> příloze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2 </w:t>
      </w:r>
      <w:r w:rsidRPr="00406D35">
        <w:rPr>
          <w:rFonts w:ascii="Times New Roman" w:hAnsi="Times New Roman"/>
          <w:sz w:val="24"/>
        </w:rPr>
        <w:t xml:space="preserve">návrhu </w:t>
      </w:r>
      <w:r w:rsidR="00257E78" w:rsidRPr="00406D35">
        <w:rPr>
          <w:rFonts w:ascii="Times New Roman" w:hAnsi="Times New Roman"/>
          <w:sz w:val="24"/>
        </w:rPr>
        <w:t>smlouvy</w:t>
      </w:r>
      <w:r w:rsidRPr="00406D35">
        <w:rPr>
          <w:rFonts w:ascii="Times New Roman" w:hAnsi="Times New Roman"/>
          <w:sz w:val="24"/>
        </w:rPr>
        <w:t xml:space="preserve"> (</w:t>
      </w:r>
      <w:r w:rsidR="00ED103F" w:rsidRPr="00406D35">
        <w:rPr>
          <w:rFonts w:ascii="Times New Roman" w:hAnsi="Times New Roman"/>
          <w:sz w:val="24"/>
        </w:rPr>
        <w:t xml:space="preserve">viz </w:t>
      </w:r>
      <w:r w:rsidR="00064F35" w:rsidRPr="00406D35">
        <w:rPr>
          <w:rFonts w:ascii="Times New Roman" w:hAnsi="Times New Roman"/>
          <w:sz w:val="24"/>
        </w:rPr>
        <w:t>p</w:t>
      </w:r>
      <w:r w:rsidR="00ED103F" w:rsidRPr="00406D35">
        <w:rPr>
          <w:rFonts w:ascii="Times New Roman" w:hAnsi="Times New Roman"/>
          <w:sz w:val="24"/>
        </w:rPr>
        <w:t xml:space="preserve">říloha </w:t>
      </w:r>
      <w:r w:rsidR="008876E1" w:rsidRPr="00406D35">
        <w:rPr>
          <w:rFonts w:ascii="Times New Roman" w:hAnsi="Times New Roman"/>
          <w:sz w:val="24"/>
        </w:rPr>
        <w:t>č</w:t>
      </w:r>
      <w:r w:rsidR="00ED103F" w:rsidRPr="00406D35">
        <w:rPr>
          <w:rFonts w:ascii="Times New Roman" w:hAnsi="Times New Roman"/>
          <w:sz w:val="24"/>
        </w:rPr>
        <w:t xml:space="preserve">. </w:t>
      </w:r>
      <w:r w:rsidR="008876E1" w:rsidRPr="00406D35">
        <w:rPr>
          <w:rFonts w:ascii="Times New Roman" w:hAnsi="Times New Roman"/>
          <w:sz w:val="24"/>
        </w:rPr>
        <w:t>2 </w:t>
      </w:r>
      <w:r w:rsidR="00ED103F" w:rsidRPr="00406D35">
        <w:rPr>
          <w:rFonts w:ascii="Times New Roman" w:hAnsi="Times New Roman"/>
          <w:sz w:val="24"/>
        </w:rPr>
        <w:t xml:space="preserve">této </w:t>
      </w:r>
      <w:r w:rsidR="00D05F43">
        <w:rPr>
          <w:rFonts w:ascii="Times New Roman" w:hAnsi="Times New Roman"/>
          <w:sz w:val="24"/>
        </w:rPr>
        <w:t>ZD</w:t>
      </w:r>
      <w:r w:rsidRPr="00406D35">
        <w:rPr>
          <w:rFonts w:ascii="Times New Roman" w:hAnsi="Times New Roman"/>
          <w:sz w:val="24"/>
        </w:rPr>
        <w:t>).</w:t>
      </w:r>
      <w:r w:rsidR="006A5DAB" w:rsidRPr="00406D35">
        <w:rPr>
          <w:rFonts w:ascii="Times New Roman" w:hAnsi="Times New Roman"/>
          <w:sz w:val="24"/>
        </w:rPr>
        <w:t xml:space="preserve"> </w:t>
      </w:r>
    </w:p>
    <w:p w14:paraId="00CB2BD5" w14:textId="738AA14D" w:rsidR="009E6749" w:rsidRPr="00406D35" w:rsidRDefault="009E6749"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406D35">
        <w:rPr>
          <w:rFonts w:ascii="Times New Roman" w:hAnsi="Times New Roman"/>
          <w:b/>
          <w:bCs/>
          <w:color w:val="000000"/>
          <w:sz w:val="26"/>
          <w:szCs w:val="26"/>
        </w:rPr>
        <w:t>Autorský dozor během realizace akce</w:t>
      </w:r>
    </w:p>
    <w:p w14:paraId="0D5D4C05" w14:textId="23236CA2" w:rsidR="009E6749" w:rsidRDefault="009E6749" w:rsidP="009E6749">
      <w:pPr>
        <w:pStyle w:val="Nzev"/>
        <w:spacing w:after="240"/>
        <w:jc w:val="both"/>
        <w:rPr>
          <w:rFonts w:ascii="Times New Roman" w:hAnsi="Times New Roman"/>
          <w:b w:val="0"/>
          <w:sz w:val="24"/>
          <w:szCs w:val="22"/>
          <w:lang w:val="cs-CZ"/>
        </w:rPr>
      </w:pPr>
      <w:r w:rsidRPr="00406D35">
        <w:rPr>
          <w:rFonts w:ascii="Times New Roman" w:hAnsi="Times New Roman"/>
          <w:b w:val="0"/>
          <w:sz w:val="24"/>
          <w:szCs w:val="22"/>
        </w:rPr>
        <w:t xml:space="preserve">Specifikace činností je uvedena </w:t>
      </w:r>
      <w:r w:rsidR="008876E1" w:rsidRPr="00406D35">
        <w:rPr>
          <w:rFonts w:ascii="Times New Roman" w:hAnsi="Times New Roman"/>
          <w:b w:val="0"/>
          <w:sz w:val="24"/>
          <w:szCs w:val="22"/>
        </w:rPr>
        <w:t>v</w:t>
      </w:r>
      <w:r w:rsidRPr="00406D35">
        <w:rPr>
          <w:rFonts w:ascii="Times New Roman" w:hAnsi="Times New Roman"/>
          <w:b w:val="0"/>
          <w:sz w:val="24"/>
          <w:szCs w:val="22"/>
        </w:rPr>
        <w:t xml:space="preserve"> příloze </w:t>
      </w:r>
      <w:r w:rsidR="008876E1" w:rsidRPr="00406D35">
        <w:rPr>
          <w:rFonts w:ascii="Times New Roman" w:hAnsi="Times New Roman"/>
          <w:b w:val="0"/>
          <w:sz w:val="24"/>
          <w:szCs w:val="22"/>
        </w:rPr>
        <w:t>č</w:t>
      </w:r>
      <w:r w:rsidRPr="00406D35">
        <w:rPr>
          <w:rFonts w:ascii="Times New Roman" w:hAnsi="Times New Roman"/>
          <w:b w:val="0"/>
          <w:sz w:val="24"/>
          <w:szCs w:val="22"/>
        </w:rPr>
        <w:t xml:space="preserve">. </w:t>
      </w:r>
      <w:r w:rsidR="008876E1" w:rsidRPr="00406D35">
        <w:rPr>
          <w:rFonts w:ascii="Times New Roman" w:hAnsi="Times New Roman"/>
          <w:b w:val="0"/>
          <w:sz w:val="24"/>
          <w:szCs w:val="22"/>
        </w:rPr>
        <w:t>2 </w:t>
      </w:r>
      <w:r w:rsidRPr="00406D35">
        <w:rPr>
          <w:rFonts w:ascii="Times New Roman" w:hAnsi="Times New Roman"/>
          <w:b w:val="0"/>
          <w:sz w:val="24"/>
          <w:szCs w:val="22"/>
        </w:rPr>
        <w:t xml:space="preserve"> návrhu smlouvy (viz příloha</w:t>
      </w:r>
      <w:r w:rsidRPr="00406D35">
        <w:rPr>
          <w:rFonts w:ascii="Times New Roman" w:hAnsi="Times New Roman"/>
          <w:b w:val="0"/>
          <w:sz w:val="24"/>
          <w:szCs w:val="22"/>
          <w:lang w:val="cs-CZ"/>
        </w:rPr>
        <w:t xml:space="preserve"> </w:t>
      </w:r>
      <w:r w:rsidR="008876E1" w:rsidRPr="00406D35">
        <w:rPr>
          <w:rFonts w:ascii="Times New Roman" w:hAnsi="Times New Roman"/>
          <w:b w:val="0"/>
          <w:sz w:val="24"/>
          <w:szCs w:val="22"/>
        </w:rPr>
        <w:t>č</w:t>
      </w:r>
      <w:r w:rsidRPr="00406D35">
        <w:rPr>
          <w:rFonts w:ascii="Times New Roman" w:hAnsi="Times New Roman"/>
          <w:b w:val="0"/>
          <w:sz w:val="24"/>
          <w:szCs w:val="22"/>
        </w:rPr>
        <w:t xml:space="preserve">. </w:t>
      </w:r>
      <w:r w:rsidR="008876E1" w:rsidRPr="00406D35">
        <w:rPr>
          <w:rFonts w:ascii="Times New Roman" w:hAnsi="Times New Roman"/>
          <w:b w:val="0"/>
          <w:sz w:val="24"/>
          <w:szCs w:val="22"/>
        </w:rPr>
        <w:t>2 </w:t>
      </w:r>
      <w:r w:rsidRPr="00406D35">
        <w:rPr>
          <w:rFonts w:ascii="Times New Roman" w:hAnsi="Times New Roman"/>
          <w:b w:val="0"/>
          <w:sz w:val="24"/>
          <w:szCs w:val="22"/>
          <w:lang w:val="cs-CZ"/>
        </w:rPr>
        <w:t xml:space="preserve">této </w:t>
      </w:r>
      <w:r w:rsidR="00D05F43">
        <w:rPr>
          <w:rFonts w:ascii="Times New Roman" w:hAnsi="Times New Roman"/>
          <w:b w:val="0"/>
          <w:sz w:val="24"/>
          <w:szCs w:val="22"/>
          <w:lang w:val="cs-CZ"/>
        </w:rPr>
        <w:t>ZD</w:t>
      </w:r>
      <w:r w:rsidRPr="00406D35">
        <w:rPr>
          <w:rFonts w:ascii="Times New Roman" w:hAnsi="Times New Roman"/>
          <w:b w:val="0"/>
          <w:sz w:val="24"/>
          <w:szCs w:val="22"/>
        </w:rPr>
        <w:t>).</w:t>
      </w:r>
    </w:p>
    <w:p w14:paraId="29046065" w14:textId="010E54A7" w:rsidR="00824F50" w:rsidRPr="00824F50" w:rsidRDefault="00824F50" w:rsidP="009E6749">
      <w:pPr>
        <w:pStyle w:val="Nzev"/>
        <w:spacing w:after="240"/>
        <w:jc w:val="both"/>
        <w:rPr>
          <w:rFonts w:ascii="Times New Roman" w:hAnsi="Times New Roman"/>
          <w:b w:val="0"/>
          <w:sz w:val="24"/>
          <w:lang w:val="cs-CZ"/>
        </w:rPr>
      </w:pPr>
      <w:ins w:id="2" w:author="Veronika Sedláčková" w:date="2019-01-21T08:21:00Z">
        <w:r w:rsidRPr="00824F50">
          <w:rPr>
            <w:rFonts w:ascii="Times New Roman" w:hAnsi="Times New Roman"/>
            <w:b w:val="0"/>
            <w:sz w:val="24"/>
            <w:lang w:val="cs-CZ"/>
          </w:rPr>
          <w:t>Objednatel se zavazuje zhotoviteli předat již provedené průzkumy a zaměření. Jmenovitě se jedná o d</w:t>
        </w:r>
        <w:proofErr w:type="spellStart"/>
        <w:r w:rsidRPr="00824F50">
          <w:rPr>
            <w:rFonts w:ascii="Times New Roman" w:hAnsi="Times New Roman"/>
            <w:b w:val="0"/>
            <w:sz w:val="24"/>
          </w:rPr>
          <w:t>iagnostický</w:t>
        </w:r>
        <w:proofErr w:type="spellEnd"/>
        <w:r w:rsidRPr="00824F50">
          <w:rPr>
            <w:rFonts w:ascii="Times New Roman" w:hAnsi="Times New Roman"/>
            <w:b w:val="0"/>
            <w:sz w:val="24"/>
          </w:rPr>
          <w:t xml:space="preserve"> průzkum </w:t>
        </w:r>
        <w:r w:rsidRPr="00824F50">
          <w:rPr>
            <w:rFonts w:ascii="Times New Roman" w:hAnsi="Times New Roman"/>
            <w:b w:val="0"/>
            <w:sz w:val="24"/>
            <w:lang w:val="cs-CZ"/>
          </w:rPr>
          <w:t>vozovky, geodetické zaměření stávajícího stavu a dendrologický průzkum.</w:t>
        </w:r>
      </w:ins>
    </w:p>
    <w:p w14:paraId="0C5D41B5" w14:textId="77777777" w:rsidR="00FF6D57" w:rsidRPr="00406D35" w:rsidRDefault="00723A7F"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Doba realizace</w:t>
      </w:r>
      <w:r w:rsidR="00FF6D57" w:rsidRPr="00406D35">
        <w:rPr>
          <w:rFonts w:ascii="Times New Roman" w:hAnsi="Times New Roman"/>
          <w:b/>
          <w:bCs/>
          <w:color w:val="000000"/>
          <w:sz w:val="28"/>
          <w:szCs w:val="24"/>
        </w:rPr>
        <w:t xml:space="preserve"> zakázky</w:t>
      </w:r>
    </w:p>
    <w:p w14:paraId="6E92FEEC" w14:textId="1C32F8E6" w:rsidR="00E9736E" w:rsidRPr="00406D35" w:rsidRDefault="00E9736E" w:rsidP="00D239D8">
      <w:pPr>
        <w:spacing w:after="60" w:line="240" w:lineRule="auto"/>
        <w:jc w:val="both"/>
        <w:rPr>
          <w:rFonts w:ascii="Times New Roman" w:hAnsi="Times New Roman"/>
          <w:sz w:val="24"/>
        </w:rPr>
      </w:pPr>
      <w:r w:rsidRPr="00406D35">
        <w:rPr>
          <w:rFonts w:ascii="Times New Roman" w:hAnsi="Times New Roman"/>
          <w:b/>
          <w:sz w:val="24"/>
        </w:rPr>
        <w:t xml:space="preserve">Termín zahájení </w:t>
      </w:r>
      <w:r w:rsidR="008876E1" w:rsidRPr="00406D35">
        <w:rPr>
          <w:rFonts w:ascii="Times New Roman" w:hAnsi="Times New Roman"/>
          <w:b/>
          <w:sz w:val="24"/>
        </w:rPr>
        <w:t>a </w:t>
      </w:r>
      <w:del w:id="3" w:author="Eva Ursíny" w:date="2019-01-21T09:49:00Z">
        <w:r w:rsidR="0090703B" w:rsidRPr="00406D35" w:rsidDel="006E6E46">
          <w:rPr>
            <w:rFonts w:ascii="Times New Roman" w:hAnsi="Times New Roman"/>
            <w:b/>
            <w:sz w:val="24"/>
          </w:rPr>
          <w:delText xml:space="preserve"> </w:delText>
        </w:r>
      </w:del>
      <w:r w:rsidR="0090703B" w:rsidRPr="00406D35">
        <w:rPr>
          <w:rFonts w:ascii="Times New Roman" w:hAnsi="Times New Roman"/>
          <w:b/>
          <w:sz w:val="24"/>
        </w:rPr>
        <w:t xml:space="preserve">ukončení </w:t>
      </w:r>
      <w:r w:rsidRPr="00406D35">
        <w:rPr>
          <w:rFonts w:ascii="Times New Roman" w:hAnsi="Times New Roman"/>
          <w:b/>
          <w:sz w:val="24"/>
        </w:rPr>
        <w:t>realizace zakázky</w:t>
      </w:r>
      <w:r w:rsidRPr="00406D35">
        <w:rPr>
          <w:rFonts w:ascii="Times New Roman" w:hAnsi="Times New Roman"/>
          <w:sz w:val="24"/>
        </w:rPr>
        <w:t>:</w:t>
      </w:r>
    </w:p>
    <w:tbl>
      <w:tblPr>
        <w:tblW w:w="0" w:type="auto"/>
        <w:tblLook w:val="04A0" w:firstRow="1" w:lastRow="0" w:firstColumn="1" w:lastColumn="0" w:noHBand="0" w:noVBand="1"/>
      </w:tblPr>
      <w:tblGrid>
        <w:gridCol w:w="4644"/>
        <w:gridCol w:w="4568"/>
      </w:tblGrid>
      <w:tr w:rsidR="0090703B" w:rsidRPr="00406D35" w14:paraId="43F826EE" w14:textId="77777777" w:rsidTr="008876E1">
        <w:tc>
          <w:tcPr>
            <w:tcW w:w="4644" w:type="dxa"/>
            <w:shd w:val="clear" w:color="auto" w:fill="auto"/>
          </w:tcPr>
          <w:p w14:paraId="184A9D32" w14:textId="5C164CBD" w:rsidR="0090703B" w:rsidRPr="00406D35" w:rsidRDefault="0090703B" w:rsidP="00F634FD">
            <w:pPr>
              <w:spacing w:after="60" w:line="240" w:lineRule="auto"/>
              <w:rPr>
                <w:rFonts w:ascii="Times New Roman" w:hAnsi="Times New Roman"/>
                <w:sz w:val="24"/>
              </w:rPr>
            </w:pPr>
            <w:r w:rsidRPr="00406D35">
              <w:rPr>
                <w:rFonts w:ascii="Times New Roman" w:hAnsi="Times New Roman"/>
                <w:sz w:val="24"/>
              </w:rPr>
              <w:lastRenderedPageBreak/>
              <w:t>Předprojektové práce</w:t>
            </w:r>
            <w:r w:rsidR="00287B23" w:rsidRPr="00406D35">
              <w:rPr>
                <w:rFonts w:ascii="Times New Roman" w:hAnsi="Times New Roman"/>
                <w:sz w:val="24"/>
              </w:rPr>
              <w:t xml:space="preserve"> zhotovitel zahájí nejpozději: </w:t>
            </w:r>
            <w:r w:rsidRPr="00406D35">
              <w:rPr>
                <w:rFonts w:ascii="Times New Roman" w:hAnsi="Times New Roman"/>
                <w:sz w:val="24"/>
              </w:rPr>
              <w:t xml:space="preserve">      </w:t>
            </w:r>
          </w:p>
          <w:p w14:paraId="017D4B94" w14:textId="77777777" w:rsidR="0090703B" w:rsidRPr="00406D35" w:rsidRDefault="0090703B" w:rsidP="00D239D8">
            <w:pPr>
              <w:spacing w:after="0" w:line="240" w:lineRule="auto"/>
              <w:rPr>
                <w:rFonts w:ascii="Times New Roman" w:hAnsi="Times New Roman"/>
                <w:sz w:val="24"/>
              </w:rPr>
            </w:pPr>
          </w:p>
        </w:tc>
        <w:tc>
          <w:tcPr>
            <w:tcW w:w="4568" w:type="dxa"/>
            <w:shd w:val="clear" w:color="auto" w:fill="auto"/>
          </w:tcPr>
          <w:p w14:paraId="42F155E8" w14:textId="77777777" w:rsidR="00027105" w:rsidRPr="00406D35" w:rsidRDefault="00027105" w:rsidP="00273B10">
            <w:pPr>
              <w:spacing w:after="0" w:line="240" w:lineRule="auto"/>
              <w:rPr>
                <w:rFonts w:ascii="Times New Roman" w:hAnsi="Times New Roman"/>
                <w:sz w:val="24"/>
              </w:rPr>
            </w:pPr>
          </w:p>
          <w:p w14:paraId="3EC91A06" w14:textId="15784B66" w:rsidR="0090703B" w:rsidRPr="00406D35" w:rsidRDefault="0090703B" w:rsidP="00273B10">
            <w:pPr>
              <w:spacing w:after="0" w:line="240" w:lineRule="auto"/>
              <w:rPr>
                <w:rFonts w:ascii="Times New Roman" w:hAnsi="Times New Roman"/>
                <w:sz w:val="24"/>
              </w:rPr>
            </w:pPr>
            <w:r w:rsidRPr="00406D35">
              <w:rPr>
                <w:rFonts w:ascii="Times New Roman" w:hAnsi="Times New Roman"/>
                <w:sz w:val="24"/>
              </w:rPr>
              <w:t xml:space="preserve">do </w:t>
            </w:r>
            <w:r w:rsidR="004A0A52" w:rsidRPr="00406D35">
              <w:rPr>
                <w:rFonts w:ascii="Times New Roman" w:hAnsi="Times New Roman"/>
                <w:sz w:val="24"/>
              </w:rPr>
              <w:t>10</w:t>
            </w:r>
            <w:r w:rsidRPr="00406D35">
              <w:rPr>
                <w:rFonts w:ascii="Times New Roman" w:hAnsi="Times New Roman"/>
                <w:sz w:val="24"/>
              </w:rPr>
              <w:t xml:space="preserve"> 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tc>
      </w:tr>
      <w:tr w:rsidR="00E9736E" w:rsidRPr="00406D35" w14:paraId="58D49431" w14:textId="77777777" w:rsidTr="008876E1">
        <w:tc>
          <w:tcPr>
            <w:tcW w:w="4644" w:type="dxa"/>
            <w:shd w:val="clear" w:color="auto" w:fill="auto"/>
          </w:tcPr>
          <w:p w14:paraId="21FA5A18" w14:textId="292BA0DF" w:rsidR="00E9736E" w:rsidRPr="00406D35" w:rsidRDefault="00E9736E" w:rsidP="00D239D8">
            <w:pPr>
              <w:spacing w:after="0" w:line="240" w:lineRule="auto"/>
              <w:rPr>
                <w:rFonts w:ascii="Times New Roman" w:hAnsi="Times New Roman"/>
                <w:sz w:val="24"/>
              </w:rPr>
            </w:pPr>
            <w:r w:rsidRPr="00406D35">
              <w:rPr>
                <w:rFonts w:ascii="Times New Roman" w:hAnsi="Times New Roman"/>
                <w:sz w:val="24"/>
              </w:rPr>
              <w:t xml:space="preserve">Předání výstupů </w:t>
            </w:r>
            <w:r w:rsidR="008876E1" w:rsidRPr="00406D35">
              <w:rPr>
                <w:rFonts w:ascii="Times New Roman" w:hAnsi="Times New Roman"/>
                <w:sz w:val="24"/>
              </w:rPr>
              <w:t>z </w:t>
            </w:r>
            <w:r w:rsidRPr="00406D35">
              <w:rPr>
                <w:rFonts w:ascii="Times New Roman" w:hAnsi="Times New Roman"/>
                <w:sz w:val="24"/>
              </w:rPr>
              <w:t xml:space="preserve"> předprojektových prací, tedy: průzkumů, </w:t>
            </w:r>
            <w:del w:id="4" w:author="Veronika Sedláčková" w:date="2019-01-21T08:25:00Z">
              <w:r w:rsidRPr="00406D35" w:rsidDel="00824F50">
                <w:rPr>
                  <w:rFonts w:ascii="Times New Roman" w:hAnsi="Times New Roman"/>
                  <w:sz w:val="24"/>
                </w:rPr>
                <w:delText xml:space="preserve">zaměření, </w:delText>
              </w:r>
            </w:del>
            <w:r w:rsidRPr="00406D35">
              <w:rPr>
                <w:rFonts w:ascii="Times New Roman" w:hAnsi="Times New Roman"/>
                <w:sz w:val="24"/>
              </w:rPr>
              <w:t xml:space="preserve">zjištění sítí </w:t>
            </w:r>
            <w:r w:rsidR="008876E1" w:rsidRPr="00406D35">
              <w:rPr>
                <w:rFonts w:ascii="Times New Roman" w:hAnsi="Times New Roman"/>
                <w:sz w:val="24"/>
              </w:rPr>
              <w:t>a </w:t>
            </w:r>
            <w:r w:rsidRPr="00406D35">
              <w:rPr>
                <w:rFonts w:ascii="Times New Roman" w:hAnsi="Times New Roman"/>
                <w:sz w:val="24"/>
              </w:rPr>
              <w:t xml:space="preserve"> prověření </w:t>
            </w:r>
            <w:proofErr w:type="spellStart"/>
            <w:r w:rsidRPr="00406D35">
              <w:rPr>
                <w:rFonts w:ascii="Times New Roman" w:hAnsi="Times New Roman"/>
                <w:sz w:val="24"/>
              </w:rPr>
              <w:t>majetko</w:t>
            </w:r>
            <w:proofErr w:type="spellEnd"/>
            <w:r w:rsidRPr="00406D35">
              <w:rPr>
                <w:rFonts w:ascii="Times New Roman" w:hAnsi="Times New Roman"/>
                <w:sz w:val="24"/>
              </w:rPr>
              <w:t>-právních vztahů na území dotčeném stavbou</w:t>
            </w:r>
            <w:r w:rsidR="00DB6ACB" w:rsidRPr="00406D35">
              <w:rPr>
                <w:rFonts w:ascii="Times New Roman" w:hAnsi="Times New Roman"/>
                <w:sz w:val="24"/>
              </w:rPr>
              <w:t>:</w:t>
            </w:r>
          </w:p>
          <w:p w14:paraId="1C5F1832" w14:textId="77777777" w:rsidR="00E9736E" w:rsidRPr="00406D35" w:rsidRDefault="00E9736E" w:rsidP="00D239D8">
            <w:pPr>
              <w:spacing w:after="0" w:line="240" w:lineRule="auto"/>
              <w:rPr>
                <w:rFonts w:ascii="Times New Roman" w:hAnsi="Times New Roman"/>
                <w:sz w:val="24"/>
              </w:rPr>
            </w:pPr>
          </w:p>
        </w:tc>
        <w:tc>
          <w:tcPr>
            <w:tcW w:w="4568" w:type="dxa"/>
            <w:shd w:val="clear" w:color="auto" w:fill="auto"/>
          </w:tcPr>
          <w:p w14:paraId="379562B0" w14:textId="77777777" w:rsidR="00F634FD" w:rsidRPr="00406D35" w:rsidRDefault="00F634FD" w:rsidP="00044433">
            <w:pPr>
              <w:spacing w:after="0" w:line="240" w:lineRule="auto"/>
              <w:rPr>
                <w:rFonts w:ascii="Times New Roman" w:hAnsi="Times New Roman"/>
                <w:sz w:val="24"/>
              </w:rPr>
            </w:pPr>
          </w:p>
          <w:p w14:paraId="53C6EA85" w14:textId="77777777" w:rsidR="00F634FD" w:rsidRPr="00406D35" w:rsidRDefault="00F634FD" w:rsidP="00044433">
            <w:pPr>
              <w:spacing w:after="0" w:line="240" w:lineRule="auto"/>
              <w:rPr>
                <w:rFonts w:ascii="Times New Roman" w:hAnsi="Times New Roman"/>
                <w:sz w:val="24"/>
              </w:rPr>
            </w:pPr>
          </w:p>
          <w:p w14:paraId="0CC624C2" w14:textId="77777777" w:rsidR="00F634FD" w:rsidRPr="00406D35" w:rsidRDefault="00F634FD" w:rsidP="00044433">
            <w:pPr>
              <w:spacing w:after="0" w:line="240" w:lineRule="auto"/>
              <w:rPr>
                <w:rFonts w:ascii="Times New Roman" w:hAnsi="Times New Roman"/>
                <w:sz w:val="24"/>
              </w:rPr>
            </w:pPr>
          </w:p>
          <w:p w14:paraId="073008F7" w14:textId="35A78316" w:rsidR="00E9736E" w:rsidRPr="00406D35" w:rsidRDefault="00E9736E" w:rsidP="00B424F8">
            <w:pPr>
              <w:spacing w:after="0" w:line="240" w:lineRule="auto"/>
              <w:rPr>
                <w:rFonts w:ascii="Times New Roman" w:hAnsi="Times New Roman"/>
                <w:sz w:val="24"/>
              </w:rPr>
            </w:pPr>
            <w:r w:rsidRPr="00406D35">
              <w:rPr>
                <w:rFonts w:ascii="Times New Roman" w:hAnsi="Times New Roman"/>
                <w:sz w:val="24"/>
              </w:rPr>
              <w:t xml:space="preserve">do </w:t>
            </w:r>
            <w:r w:rsidR="00B424F8">
              <w:rPr>
                <w:rFonts w:ascii="Times New Roman" w:hAnsi="Times New Roman"/>
                <w:sz w:val="24"/>
              </w:rPr>
              <w:t>75</w:t>
            </w:r>
            <w:r w:rsidR="0044690D" w:rsidRPr="00406D35">
              <w:rPr>
                <w:rFonts w:ascii="Times New Roman" w:hAnsi="Times New Roman"/>
                <w:sz w:val="24"/>
              </w:rPr>
              <w:t xml:space="preserve"> </w:t>
            </w:r>
            <w:r w:rsidRPr="00406D35">
              <w:rPr>
                <w:rFonts w:ascii="Times New Roman" w:hAnsi="Times New Roman"/>
                <w:sz w:val="24"/>
              </w:rPr>
              <w:t xml:space="preserve">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tc>
      </w:tr>
      <w:tr w:rsidR="00E9736E" w:rsidRPr="00406D35" w14:paraId="5CC2B077" w14:textId="77777777" w:rsidTr="008876E1">
        <w:tc>
          <w:tcPr>
            <w:tcW w:w="4644" w:type="dxa"/>
            <w:shd w:val="clear" w:color="auto" w:fill="auto"/>
          </w:tcPr>
          <w:p w14:paraId="6E45F8EF" w14:textId="40824E91" w:rsidR="00E9736E" w:rsidRPr="00406D35" w:rsidRDefault="00AD5D63" w:rsidP="00D239D8">
            <w:pPr>
              <w:spacing w:after="0" w:line="240" w:lineRule="auto"/>
              <w:rPr>
                <w:rFonts w:ascii="Times New Roman" w:hAnsi="Times New Roman"/>
                <w:sz w:val="24"/>
              </w:rPr>
            </w:pPr>
            <w:r w:rsidRPr="00406D35">
              <w:rPr>
                <w:rFonts w:ascii="Times New Roman" w:hAnsi="Times New Roman"/>
                <w:sz w:val="24"/>
              </w:rPr>
              <w:t>Předání konceptu jednostupňové projektové dokumentace pro provádění stavby (PDPS)</w:t>
            </w:r>
            <w:r w:rsidR="00E73477" w:rsidRPr="00406D35">
              <w:rPr>
                <w:rFonts w:ascii="Times New Roman" w:hAnsi="Times New Roman"/>
                <w:sz w:val="24"/>
              </w:rPr>
              <w:t>:</w:t>
            </w:r>
          </w:p>
          <w:p w14:paraId="0D6BE090" w14:textId="77777777" w:rsidR="00E9736E" w:rsidRPr="00406D35" w:rsidRDefault="00E9736E" w:rsidP="00D239D8">
            <w:pPr>
              <w:spacing w:after="0" w:line="240" w:lineRule="auto"/>
              <w:rPr>
                <w:rFonts w:ascii="Times New Roman" w:hAnsi="Times New Roman"/>
                <w:sz w:val="24"/>
              </w:rPr>
            </w:pPr>
          </w:p>
        </w:tc>
        <w:tc>
          <w:tcPr>
            <w:tcW w:w="4568" w:type="dxa"/>
            <w:shd w:val="clear" w:color="auto" w:fill="auto"/>
          </w:tcPr>
          <w:p w14:paraId="57B40378" w14:textId="77777777" w:rsidR="00F634FD" w:rsidRPr="00406D35" w:rsidRDefault="00F634FD" w:rsidP="00044433">
            <w:pPr>
              <w:spacing w:after="0" w:line="240" w:lineRule="auto"/>
              <w:rPr>
                <w:rFonts w:ascii="Times New Roman" w:hAnsi="Times New Roman"/>
                <w:sz w:val="24"/>
              </w:rPr>
            </w:pPr>
          </w:p>
          <w:p w14:paraId="7E92B1FA" w14:textId="5BA02D43" w:rsidR="00E9736E" w:rsidRPr="00406D35" w:rsidRDefault="00E9736E" w:rsidP="00B424F8">
            <w:pPr>
              <w:spacing w:after="0" w:line="240" w:lineRule="auto"/>
              <w:rPr>
                <w:rFonts w:ascii="Times New Roman" w:hAnsi="Times New Roman"/>
                <w:sz w:val="24"/>
              </w:rPr>
            </w:pPr>
            <w:r w:rsidRPr="00406D35">
              <w:rPr>
                <w:rFonts w:ascii="Times New Roman" w:hAnsi="Times New Roman"/>
                <w:sz w:val="24"/>
              </w:rPr>
              <w:t xml:space="preserve">do </w:t>
            </w:r>
            <w:r w:rsidR="00B424F8">
              <w:rPr>
                <w:rFonts w:ascii="Times New Roman" w:hAnsi="Times New Roman"/>
                <w:sz w:val="24"/>
              </w:rPr>
              <w:t>205</w:t>
            </w:r>
            <w:r w:rsidRPr="00406D35">
              <w:rPr>
                <w:rFonts w:ascii="Times New Roman" w:hAnsi="Times New Roman"/>
                <w:sz w:val="24"/>
              </w:rPr>
              <w:t xml:space="preserve"> 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tc>
      </w:tr>
      <w:tr w:rsidR="00E9736E" w:rsidRPr="00406D35" w14:paraId="1091CEB2" w14:textId="77777777" w:rsidTr="008876E1">
        <w:tc>
          <w:tcPr>
            <w:tcW w:w="4644" w:type="dxa"/>
            <w:shd w:val="clear" w:color="auto" w:fill="auto"/>
          </w:tcPr>
          <w:p w14:paraId="33F8ADC2" w14:textId="032C05A8" w:rsidR="00E9736E" w:rsidRPr="00406D35" w:rsidRDefault="00AD5D63" w:rsidP="00D239D8">
            <w:pPr>
              <w:spacing w:after="0" w:line="240" w:lineRule="auto"/>
              <w:rPr>
                <w:rFonts w:ascii="Times New Roman" w:hAnsi="Times New Roman"/>
                <w:sz w:val="24"/>
              </w:rPr>
            </w:pPr>
            <w:r w:rsidRPr="00406D35">
              <w:rPr>
                <w:rFonts w:ascii="Times New Roman" w:hAnsi="Times New Roman"/>
                <w:sz w:val="24"/>
              </w:rPr>
              <w:t>Předání finální verze jednostupňové projektové dokumentace pro provádění stavby (tj. verze po zapracování/vypořádání případných připomínek zadavatele či návrhů úprav od zadavatele)</w:t>
            </w:r>
            <w:r w:rsidR="0090703B" w:rsidRPr="00406D35">
              <w:rPr>
                <w:rFonts w:ascii="Times New Roman" w:hAnsi="Times New Roman"/>
                <w:sz w:val="24"/>
              </w:rPr>
              <w:t>:</w:t>
            </w:r>
          </w:p>
          <w:p w14:paraId="662EADDC" w14:textId="77777777" w:rsidR="00E9736E" w:rsidRPr="00406D35" w:rsidRDefault="00E9736E" w:rsidP="00D239D8">
            <w:pPr>
              <w:spacing w:after="0" w:line="240" w:lineRule="auto"/>
              <w:rPr>
                <w:rFonts w:ascii="Times New Roman" w:hAnsi="Times New Roman"/>
                <w:sz w:val="24"/>
              </w:rPr>
            </w:pPr>
          </w:p>
        </w:tc>
        <w:tc>
          <w:tcPr>
            <w:tcW w:w="4568" w:type="dxa"/>
            <w:shd w:val="clear" w:color="auto" w:fill="auto"/>
          </w:tcPr>
          <w:p w14:paraId="08FAAA4F" w14:textId="77777777" w:rsidR="00F634FD" w:rsidRPr="00406D35" w:rsidRDefault="00F634FD" w:rsidP="00044433">
            <w:pPr>
              <w:spacing w:after="0" w:line="240" w:lineRule="auto"/>
              <w:rPr>
                <w:rFonts w:ascii="Times New Roman" w:hAnsi="Times New Roman"/>
                <w:sz w:val="24"/>
              </w:rPr>
            </w:pPr>
          </w:p>
          <w:p w14:paraId="0B4C5AB2" w14:textId="77777777" w:rsidR="00F634FD" w:rsidRPr="00406D35" w:rsidRDefault="00F634FD" w:rsidP="00044433">
            <w:pPr>
              <w:spacing w:after="0" w:line="240" w:lineRule="auto"/>
              <w:rPr>
                <w:rFonts w:ascii="Times New Roman" w:hAnsi="Times New Roman"/>
                <w:sz w:val="24"/>
              </w:rPr>
            </w:pPr>
          </w:p>
          <w:p w14:paraId="31AEDBA7" w14:textId="77777777" w:rsidR="00F634FD" w:rsidRPr="00406D35" w:rsidRDefault="00F634FD" w:rsidP="00044433">
            <w:pPr>
              <w:spacing w:after="0" w:line="240" w:lineRule="auto"/>
              <w:rPr>
                <w:rFonts w:ascii="Times New Roman" w:hAnsi="Times New Roman"/>
                <w:sz w:val="24"/>
              </w:rPr>
            </w:pPr>
          </w:p>
          <w:p w14:paraId="27D0CE94" w14:textId="1DA05ABB" w:rsidR="00E9736E" w:rsidRPr="00406D35" w:rsidRDefault="00E9736E" w:rsidP="00B424F8">
            <w:pPr>
              <w:spacing w:after="0" w:line="240" w:lineRule="auto"/>
              <w:rPr>
                <w:rFonts w:ascii="Times New Roman" w:hAnsi="Times New Roman"/>
                <w:sz w:val="24"/>
              </w:rPr>
            </w:pPr>
            <w:r w:rsidRPr="00406D35">
              <w:rPr>
                <w:rFonts w:ascii="Times New Roman" w:hAnsi="Times New Roman"/>
                <w:sz w:val="24"/>
              </w:rPr>
              <w:t xml:space="preserve">do </w:t>
            </w:r>
            <w:r w:rsidR="00B424F8">
              <w:rPr>
                <w:rFonts w:ascii="Times New Roman" w:hAnsi="Times New Roman"/>
                <w:sz w:val="24"/>
              </w:rPr>
              <w:t>235</w:t>
            </w:r>
            <w:r w:rsidRPr="00406D35">
              <w:rPr>
                <w:rFonts w:ascii="Times New Roman" w:hAnsi="Times New Roman"/>
                <w:sz w:val="24"/>
              </w:rPr>
              <w:t xml:space="preserve"> 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tc>
      </w:tr>
      <w:tr w:rsidR="00E9736E" w:rsidRPr="00406D35" w14:paraId="396C2CD0" w14:textId="77777777" w:rsidTr="008876E1">
        <w:tc>
          <w:tcPr>
            <w:tcW w:w="4644" w:type="dxa"/>
            <w:shd w:val="clear" w:color="auto" w:fill="auto"/>
          </w:tcPr>
          <w:p w14:paraId="44B34EB7" w14:textId="1781B3A0" w:rsidR="00E9736E" w:rsidRPr="00406D35" w:rsidRDefault="00AD5D63" w:rsidP="00D239D8">
            <w:pPr>
              <w:spacing w:after="0" w:line="240" w:lineRule="auto"/>
              <w:rPr>
                <w:rFonts w:ascii="Times New Roman" w:hAnsi="Times New Roman"/>
                <w:sz w:val="24"/>
              </w:rPr>
            </w:pPr>
            <w:r w:rsidRPr="00406D35">
              <w:rPr>
                <w:rFonts w:ascii="Times New Roman" w:hAnsi="Times New Roman"/>
                <w:sz w:val="24"/>
              </w:rPr>
              <w:t>Obstarání pravomocného stavebního povolení nebo ohlášení stavby</w:t>
            </w:r>
            <w:r w:rsidR="00E9736E" w:rsidRPr="00406D35">
              <w:rPr>
                <w:rFonts w:ascii="Times New Roman" w:hAnsi="Times New Roman"/>
                <w:sz w:val="24"/>
              </w:rPr>
              <w:t>:</w:t>
            </w:r>
          </w:p>
          <w:p w14:paraId="6C62E269" w14:textId="77777777" w:rsidR="00E9736E" w:rsidRPr="00406D35" w:rsidRDefault="00E9736E" w:rsidP="00D239D8">
            <w:pPr>
              <w:spacing w:after="0" w:line="240" w:lineRule="auto"/>
              <w:rPr>
                <w:rFonts w:ascii="Times New Roman" w:hAnsi="Times New Roman"/>
                <w:sz w:val="24"/>
              </w:rPr>
            </w:pPr>
          </w:p>
          <w:p w14:paraId="62ED1E24" w14:textId="53D5B5B9" w:rsidR="00AD5D63" w:rsidRPr="00406D35" w:rsidRDefault="00AD5D63" w:rsidP="00D239D8">
            <w:pPr>
              <w:spacing w:after="0" w:line="240" w:lineRule="auto"/>
              <w:rPr>
                <w:rFonts w:ascii="Times New Roman" w:hAnsi="Times New Roman"/>
                <w:sz w:val="24"/>
              </w:rPr>
            </w:pPr>
            <w:r w:rsidRPr="00406D35">
              <w:rPr>
                <w:rFonts w:ascii="Times New Roman" w:hAnsi="Times New Roman"/>
                <w:sz w:val="24"/>
              </w:rPr>
              <w:t>Poskytování součinnosti při zadávacím řízení (podle požadavků zadavatele):</w:t>
            </w:r>
          </w:p>
          <w:p w14:paraId="2DDFAA55" w14:textId="4C3A1C77" w:rsidR="00E348F7" w:rsidRPr="00406D35" w:rsidRDefault="00E348F7" w:rsidP="00D239D8">
            <w:pPr>
              <w:spacing w:after="0" w:line="240" w:lineRule="auto"/>
              <w:rPr>
                <w:rFonts w:ascii="Times New Roman" w:hAnsi="Times New Roman"/>
                <w:sz w:val="24"/>
              </w:rPr>
            </w:pPr>
          </w:p>
        </w:tc>
        <w:tc>
          <w:tcPr>
            <w:tcW w:w="4568" w:type="dxa"/>
            <w:shd w:val="clear" w:color="auto" w:fill="auto"/>
          </w:tcPr>
          <w:p w14:paraId="7BFE312D" w14:textId="5F4C674C" w:rsidR="00E9736E" w:rsidRPr="00406D35" w:rsidRDefault="00E9736E" w:rsidP="001C6BCC">
            <w:pPr>
              <w:spacing w:after="0" w:line="240" w:lineRule="auto"/>
              <w:rPr>
                <w:rFonts w:ascii="Times New Roman" w:hAnsi="Times New Roman"/>
                <w:sz w:val="24"/>
              </w:rPr>
            </w:pPr>
            <w:r w:rsidRPr="00406D35">
              <w:rPr>
                <w:rFonts w:ascii="Times New Roman" w:hAnsi="Times New Roman"/>
                <w:sz w:val="24"/>
              </w:rPr>
              <w:t xml:space="preserve">do </w:t>
            </w:r>
            <w:r w:rsidR="00B424F8">
              <w:rPr>
                <w:rFonts w:ascii="Times New Roman" w:hAnsi="Times New Roman"/>
                <w:sz w:val="24"/>
              </w:rPr>
              <w:t>415</w:t>
            </w:r>
            <w:r w:rsidR="0044690D" w:rsidRPr="00406D35">
              <w:rPr>
                <w:rFonts w:ascii="Times New Roman" w:hAnsi="Times New Roman"/>
                <w:sz w:val="24"/>
              </w:rPr>
              <w:t xml:space="preserve"> </w:t>
            </w:r>
            <w:r w:rsidRPr="00406D35">
              <w:rPr>
                <w:rFonts w:ascii="Times New Roman" w:hAnsi="Times New Roman"/>
                <w:sz w:val="24"/>
              </w:rPr>
              <w:t xml:space="preserve">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p w14:paraId="61B1960A" w14:textId="77777777" w:rsidR="00AD5D63" w:rsidRPr="00406D35" w:rsidRDefault="00AD5D63" w:rsidP="001C6BCC">
            <w:pPr>
              <w:spacing w:after="0" w:line="240" w:lineRule="auto"/>
              <w:rPr>
                <w:rFonts w:ascii="Times New Roman" w:hAnsi="Times New Roman"/>
                <w:sz w:val="24"/>
              </w:rPr>
            </w:pPr>
          </w:p>
          <w:p w14:paraId="74D5DFDC" w14:textId="77777777" w:rsidR="00AD5D63" w:rsidRPr="00406D35" w:rsidRDefault="00AD5D63" w:rsidP="001C6BCC">
            <w:pPr>
              <w:spacing w:after="0" w:line="240" w:lineRule="auto"/>
              <w:rPr>
                <w:rFonts w:ascii="Times New Roman" w:hAnsi="Times New Roman"/>
                <w:sz w:val="24"/>
              </w:rPr>
            </w:pPr>
          </w:p>
          <w:p w14:paraId="78964F46" w14:textId="11275950" w:rsidR="00AD5D63" w:rsidRPr="00406D35" w:rsidRDefault="00AD5D63" w:rsidP="003F19D8">
            <w:pPr>
              <w:spacing w:after="0" w:line="240" w:lineRule="auto"/>
              <w:rPr>
                <w:rFonts w:ascii="Times New Roman" w:hAnsi="Times New Roman"/>
                <w:sz w:val="24"/>
              </w:rPr>
            </w:pPr>
            <w:r w:rsidRPr="00406D35">
              <w:rPr>
                <w:rFonts w:ascii="Times New Roman" w:hAnsi="Times New Roman"/>
                <w:sz w:val="24"/>
              </w:rPr>
              <w:t>po celou dobu zadávacího řízení na realizace stavby</w:t>
            </w:r>
          </w:p>
        </w:tc>
      </w:tr>
      <w:tr w:rsidR="00AD5D63" w:rsidRPr="00406D35" w14:paraId="7D2B2A2E" w14:textId="77777777" w:rsidTr="008876E1">
        <w:tc>
          <w:tcPr>
            <w:tcW w:w="4644" w:type="dxa"/>
            <w:shd w:val="clear" w:color="auto" w:fill="auto"/>
          </w:tcPr>
          <w:p w14:paraId="25888934" w14:textId="2A4AAA4D" w:rsidR="00AD5D63" w:rsidRPr="00406D35" w:rsidRDefault="00AD5D63" w:rsidP="00D239D8">
            <w:pPr>
              <w:spacing w:after="0" w:line="240" w:lineRule="auto"/>
              <w:rPr>
                <w:rFonts w:ascii="Times New Roman" w:hAnsi="Times New Roman"/>
                <w:sz w:val="24"/>
              </w:rPr>
            </w:pPr>
            <w:r w:rsidRPr="00406D35">
              <w:rPr>
                <w:rFonts w:ascii="Times New Roman" w:hAnsi="Times New Roman"/>
                <w:sz w:val="24"/>
              </w:rPr>
              <w:t>Provedení autorského dozoru (podle požadavků zadavatele)</w:t>
            </w:r>
            <w:r w:rsidR="00B345AE" w:rsidRPr="00406D35">
              <w:rPr>
                <w:rFonts w:ascii="Times New Roman" w:hAnsi="Times New Roman"/>
                <w:sz w:val="24"/>
              </w:rPr>
              <w:t>:</w:t>
            </w:r>
          </w:p>
        </w:tc>
        <w:tc>
          <w:tcPr>
            <w:tcW w:w="4568" w:type="dxa"/>
            <w:shd w:val="clear" w:color="auto" w:fill="auto"/>
          </w:tcPr>
          <w:p w14:paraId="020461DE" w14:textId="722531F3" w:rsidR="00AD5D63" w:rsidRPr="00406D35" w:rsidRDefault="00AD5D63" w:rsidP="001C6BCC">
            <w:pPr>
              <w:spacing w:after="0" w:line="240" w:lineRule="auto"/>
              <w:rPr>
                <w:rFonts w:ascii="Times New Roman" w:hAnsi="Times New Roman"/>
                <w:sz w:val="24"/>
              </w:rPr>
            </w:pPr>
            <w:r w:rsidRPr="00406D35">
              <w:rPr>
                <w:rFonts w:ascii="Times New Roman" w:hAnsi="Times New Roman"/>
                <w:sz w:val="24"/>
              </w:rPr>
              <w:t>po celou dobu skutečného provádění stavby</w:t>
            </w:r>
          </w:p>
        </w:tc>
      </w:tr>
    </w:tbl>
    <w:p w14:paraId="6D587266" w14:textId="77777777" w:rsidR="00A35171" w:rsidRPr="00406D35" w:rsidRDefault="00D66C87"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P</w:t>
      </w:r>
      <w:r w:rsidR="003A6AD1" w:rsidRPr="00406D35">
        <w:rPr>
          <w:rFonts w:ascii="Times New Roman" w:hAnsi="Times New Roman"/>
          <w:b/>
          <w:bCs/>
          <w:color w:val="000000"/>
          <w:sz w:val="28"/>
          <w:szCs w:val="24"/>
        </w:rPr>
        <w:t xml:space="preserve">ředpokládaná hodnota </w:t>
      </w:r>
      <w:r w:rsidR="00723A7F" w:rsidRPr="00406D35">
        <w:rPr>
          <w:rFonts w:ascii="Times New Roman" w:hAnsi="Times New Roman"/>
          <w:b/>
          <w:bCs/>
          <w:color w:val="000000"/>
          <w:sz w:val="28"/>
          <w:szCs w:val="24"/>
        </w:rPr>
        <w:t>veřejné zakázky</w:t>
      </w:r>
    </w:p>
    <w:p w14:paraId="5A7E6BEE" w14:textId="53B15C04" w:rsidR="00D533A8" w:rsidRPr="00406D35" w:rsidRDefault="004F0A22" w:rsidP="00D239D8">
      <w:pPr>
        <w:pStyle w:val="BodyText21"/>
        <w:widowControl/>
        <w:numPr>
          <w:ilvl w:val="12"/>
          <w:numId w:val="0"/>
        </w:numPr>
        <w:snapToGrid/>
        <w:spacing w:after="120"/>
        <w:rPr>
          <w:b/>
          <w:sz w:val="24"/>
          <w:szCs w:val="22"/>
          <w:shd w:val="clear" w:color="auto" w:fill="FFFF00"/>
        </w:rPr>
      </w:pPr>
      <w:r w:rsidRPr="00406D35">
        <w:rPr>
          <w:sz w:val="24"/>
          <w:szCs w:val="22"/>
        </w:rPr>
        <w:t xml:space="preserve">Předpokládaná </w:t>
      </w:r>
      <w:r w:rsidR="003A6AD1" w:rsidRPr="00406D35">
        <w:rPr>
          <w:sz w:val="24"/>
          <w:szCs w:val="22"/>
        </w:rPr>
        <w:t>hodnota veřejné zakázky</w:t>
      </w:r>
      <w:r w:rsidR="00D66C87" w:rsidRPr="00406D35">
        <w:rPr>
          <w:sz w:val="24"/>
          <w:szCs w:val="22"/>
        </w:rPr>
        <w:t xml:space="preserve"> činí</w:t>
      </w:r>
      <w:r w:rsidR="000B79F2" w:rsidRPr="00406D35">
        <w:rPr>
          <w:sz w:val="24"/>
          <w:szCs w:val="22"/>
        </w:rPr>
        <w:t>:</w:t>
      </w:r>
      <w:r w:rsidR="005E38A5" w:rsidRPr="00406D35">
        <w:rPr>
          <w:b/>
          <w:sz w:val="24"/>
          <w:szCs w:val="22"/>
        </w:rPr>
        <w:t> </w:t>
      </w:r>
      <w:r w:rsidR="00B424F8">
        <w:rPr>
          <w:b/>
          <w:sz w:val="24"/>
          <w:szCs w:val="22"/>
        </w:rPr>
        <w:t>1.767.400</w:t>
      </w:r>
      <w:r w:rsidR="00B1029F" w:rsidRPr="00406D35">
        <w:rPr>
          <w:b/>
          <w:sz w:val="24"/>
          <w:szCs w:val="22"/>
        </w:rPr>
        <w:t xml:space="preserve"> </w:t>
      </w:r>
      <w:r w:rsidR="00ED103F" w:rsidRPr="00406D35">
        <w:rPr>
          <w:b/>
          <w:sz w:val="24"/>
          <w:szCs w:val="22"/>
        </w:rPr>
        <w:t>Kč</w:t>
      </w:r>
      <w:r w:rsidR="009C6D35" w:rsidRPr="00406D35">
        <w:rPr>
          <w:b/>
          <w:sz w:val="24"/>
          <w:szCs w:val="22"/>
        </w:rPr>
        <w:t xml:space="preserve"> bez DPH</w:t>
      </w:r>
      <w:r w:rsidR="009105C0" w:rsidRPr="00406D35">
        <w:rPr>
          <w:b/>
          <w:sz w:val="24"/>
          <w:szCs w:val="22"/>
        </w:rPr>
        <w:t>.</w:t>
      </w:r>
    </w:p>
    <w:p w14:paraId="661E57D1" w14:textId="3574CC2C" w:rsidR="002B7ABE" w:rsidRPr="00406D35" w:rsidRDefault="002B7ABE" w:rsidP="00D239D8">
      <w:pPr>
        <w:autoSpaceDE w:val="0"/>
        <w:autoSpaceDN w:val="0"/>
        <w:adjustRightInd w:val="0"/>
        <w:spacing w:after="120" w:line="240" w:lineRule="auto"/>
        <w:jc w:val="both"/>
        <w:rPr>
          <w:rFonts w:ascii="Times New Roman" w:hAnsi="Times New Roman"/>
          <w:b/>
          <w:color w:val="000000"/>
          <w:sz w:val="24"/>
        </w:rPr>
      </w:pPr>
      <w:r w:rsidRPr="00406D35">
        <w:rPr>
          <w:rFonts w:ascii="Times New Roman" w:hAnsi="Times New Roman"/>
          <w:b/>
          <w:color w:val="000000"/>
          <w:sz w:val="24"/>
        </w:rPr>
        <w:t xml:space="preserve">Předpokládaná hodnota veřejné zakázky je </w:t>
      </w:r>
      <w:r w:rsidR="00064F35" w:rsidRPr="00406D35">
        <w:rPr>
          <w:rFonts w:ascii="Times New Roman" w:hAnsi="Times New Roman"/>
          <w:b/>
          <w:color w:val="000000"/>
          <w:sz w:val="24"/>
        </w:rPr>
        <w:t>z</w:t>
      </w:r>
      <w:r w:rsidRPr="00406D35">
        <w:rPr>
          <w:rFonts w:ascii="Times New Roman" w:hAnsi="Times New Roman"/>
          <w:b/>
          <w:color w:val="000000"/>
          <w:sz w:val="24"/>
        </w:rPr>
        <w:t xml:space="preserve">adavatelem stanovena jako absolutní obchodní podmínka – je nejvýše přípustná – tj. cena maximální za předmět plnění veřejné zakázky – </w:t>
      </w:r>
      <w:r w:rsidR="008876E1" w:rsidRPr="00406D35">
        <w:rPr>
          <w:rFonts w:ascii="Times New Roman" w:hAnsi="Times New Roman"/>
          <w:b/>
          <w:color w:val="000000"/>
          <w:sz w:val="24"/>
        </w:rPr>
        <w:t>v </w:t>
      </w:r>
      <w:r w:rsidRPr="00406D35">
        <w:rPr>
          <w:rFonts w:ascii="Times New Roman" w:hAnsi="Times New Roman"/>
          <w:b/>
          <w:color w:val="000000"/>
          <w:sz w:val="24"/>
        </w:rPr>
        <w:t xml:space="preserve"> případě překročení této hodnoty účastníkem, </w:t>
      </w:r>
      <w:r w:rsidR="005B0207" w:rsidRPr="00406D35">
        <w:rPr>
          <w:rFonts w:ascii="Times New Roman" w:hAnsi="Times New Roman"/>
          <w:b/>
          <w:color w:val="000000"/>
          <w:sz w:val="24"/>
        </w:rPr>
        <w:t xml:space="preserve">může být </w:t>
      </w:r>
      <w:r w:rsidRPr="00406D35">
        <w:rPr>
          <w:rFonts w:ascii="Times New Roman" w:hAnsi="Times New Roman"/>
          <w:b/>
          <w:color w:val="000000"/>
          <w:sz w:val="24"/>
        </w:rPr>
        <w:t xml:space="preserve">takový účastník vyloučen pro nesplnění zadávacích podmínek. </w:t>
      </w:r>
    </w:p>
    <w:p w14:paraId="0EC6B4CE" w14:textId="1F693DF3" w:rsidR="009231D6" w:rsidRPr="00406D35" w:rsidRDefault="00D66C87"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Místo plnění </w:t>
      </w:r>
      <w:r w:rsidR="008876E1" w:rsidRPr="00406D35">
        <w:rPr>
          <w:rFonts w:ascii="Times New Roman" w:hAnsi="Times New Roman"/>
          <w:b/>
          <w:bCs/>
          <w:color w:val="000000"/>
          <w:sz w:val="28"/>
          <w:szCs w:val="24"/>
        </w:rPr>
        <w:t>a </w:t>
      </w:r>
      <w:r w:rsidRPr="00406D35">
        <w:rPr>
          <w:rFonts w:ascii="Times New Roman" w:hAnsi="Times New Roman"/>
          <w:b/>
          <w:bCs/>
          <w:color w:val="000000"/>
          <w:sz w:val="28"/>
          <w:szCs w:val="24"/>
        </w:rPr>
        <w:t>prohlídka místa plnění</w:t>
      </w:r>
    </w:p>
    <w:p w14:paraId="0B354497" w14:textId="77777777" w:rsidR="00D66C87" w:rsidRPr="00406D35" w:rsidRDefault="00D66C87" w:rsidP="00D239D8">
      <w:pPr>
        <w:autoSpaceDE w:val="0"/>
        <w:autoSpaceDN w:val="0"/>
        <w:adjustRightInd w:val="0"/>
        <w:spacing w:before="120" w:after="120" w:line="240" w:lineRule="auto"/>
        <w:jc w:val="both"/>
        <w:rPr>
          <w:rFonts w:ascii="Times New Roman" w:hAnsi="Times New Roman"/>
          <w:b/>
          <w:color w:val="000000"/>
          <w:sz w:val="24"/>
        </w:rPr>
      </w:pPr>
      <w:r w:rsidRPr="00406D35">
        <w:rPr>
          <w:rFonts w:ascii="Times New Roman" w:hAnsi="Times New Roman"/>
          <w:b/>
          <w:color w:val="000000"/>
          <w:sz w:val="24"/>
        </w:rPr>
        <w:t>Místo plnění</w:t>
      </w:r>
    </w:p>
    <w:p w14:paraId="159510E0" w14:textId="472CFACF" w:rsidR="007E4788" w:rsidRPr="00406D35" w:rsidRDefault="00D66C87" w:rsidP="00D239D8">
      <w:pPr>
        <w:spacing w:before="120" w:after="120" w:line="240" w:lineRule="auto"/>
        <w:jc w:val="both"/>
        <w:rPr>
          <w:rFonts w:ascii="Times New Roman" w:hAnsi="Times New Roman"/>
          <w:sz w:val="24"/>
        </w:rPr>
      </w:pPr>
      <w:r w:rsidRPr="00406D35">
        <w:rPr>
          <w:rFonts w:ascii="Times New Roman" w:hAnsi="Times New Roman"/>
          <w:sz w:val="24"/>
        </w:rPr>
        <w:t>Míst</w:t>
      </w:r>
      <w:r w:rsidR="00125F0B" w:rsidRPr="00406D35">
        <w:rPr>
          <w:rFonts w:ascii="Times New Roman" w:hAnsi="Times New Roman"/>
          <w:sz w:val="24"/>
        </w:rPr>
        <w:t>o</w:t>
      </w:r>
      <w:r w:rsidRPr="00406D35">
        <w:rPr>
          <w:rFonts w:ascii="Times New Roman" w:hAnsi="Times New Roman"/>
          <w:sz w:val="24"/>
        </w:rPr>
        <w:t xml:space="preserve"> plnění</w:t>
      </w:r>
      <w:r w:rsidR="00125F0B" w:rsidRPr="00406D35">
        <w:rPr>
          <w:rFonts w:ascii="Times New Roman" w:hAnsi="Times New Roman"/>
          <w:color w:val="A6A6A6" w:themeColor="background1" w:themeShade="A6"/>
          <w:sz w:val="24"/>
        </w:rPr>
        <w:t xml:space="preserve"> </w:t>
      </w:r>
      <w:r w:rsidRPr="00406D35">
        <w:rPr>
          <w:rFonts w:ascii="Times New Roman" w:hAnsi="Times New Roman"/>
          <w:sz w:val="24"/>
        </w:rPr>
        <w:t>veřejné zakázk</w:t>
      </w:r>
      <w:r w:rsidR="00C551B1" w:rsidRPr="00406D35">
        <w:rPr>
          <w:rFonts w:ascii="Times New Roman" w:hAnsi="Times New Roman"/>
          <w:sz w:val="24"/>
        </w:rPr>
        <w:t xml:space="preserve">y </w:t>
      </w:r>
      <w:r w:rsidR="00125F0B" w:rsidRPr="00406D35">
        <w:rPr>
          <w:rFonts w:ascii="Times New Roman" w:hAnsi="Times New Roman"/>
          <w:sz w:val="24"/>
        </w:rPr>
        <w:t xml:space="preserve">je specifikováno </w:t>
      </w:r>
      <w:r w:rsidR="008876E1" w:rsidRPr="00406D35">
        <w:rPr>
          <w:rFonts w:ascii="Times New Roman" w:hAnsi="Times New Roman"/>
          <w:sz w:val="24"/>
        </w:rPr>
        <w:t>v </w:t>
      </w:r>
      <w:r w:rsidR="00125F0B" w:rsidRPr="00406D35">
        <w:rPr>
          <w:rFonts w:ascii="Times New Roman" w:hAnsi="Times New Roman"/>
          <w:sz w:val="24"/>
        </w:rPr>
        <w:t xml:space="preserve"> příloze</w:t>
      </w:r>
      <w:r w:rsidRPr="00406D35">
        <w:rPr>
          <w:rFonts w:ascii="Times New Roman" w:hAnsi="Times New Roman"/>
          <w:sz w:val="24"/>
        </w:rPr>
        <w:t xml:space="preserve">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1 </w:t>
      </w:r>
      <w:r w:rsidR="0074493A" w:rsidRPr="00406D35">
        <w:rPr>
          <w:rFonts w:ascii="Times New Roman" w:hAnsi="Times New Roman"/>
          <w:color w:val="A6A6A6" w:themeColor="background1" w:themeShade="A6"/>
          <w:sz w:val="24"/>
        </w:rPr>
        <w:t xml:space="preserve"> </w:t>
      </w:r>
      <w:r w:rsidR="00125F0B" w:rsidRPr="00406D35">
        <w:rPr>
          <w:rFonts w:ascii="Times New Roman" w:hAnsi="Times New Roman"/>
          <w:sz w:val="24"/>
        </w:rPr>
        <w:t xml:space="preserve">této </w:t>
      </w:r>
      <w:r w:rsidR="00D05F43">
        <w:rPr>
          <w:rFonts w:ascii="Times New Roman" w:hAnsi="Times New Roman"/>
          <w:sz w:val="24"/>
        </w:rPr>
        <w:t>ZD</w:t>
      </w:r>
      <w:r w:rsidRPr="00406D35">
        <w:rPr>
          <w:rFonts w:ascii="Times New Roman" w:hAnsi="Times New Roman"/>
          <w:sz w:val="24"/>
        </w:rPr>
        <w:t>.</w:t>
      </w:r>
    </w:p>
    <w:p w14:paraId="4AC50026" w14:textId="77777777" w:rsidR="00D66C87" w:rsidRPr="00406D35" w:rsidRDefault="00D66C87" w:rsidP="00D239D8">
      <w:pPr>
        <w:spacing w:before="120" w:after="120" w:line="240" w:lineRule="auto"/>
        <w:jc w:val="both"/>
        <w:rPr>
          <w:rFonts w:ascii="Times New Roman" w:hAnsi="Times New Roman"/>
          <w:b/>
          <w:sz w:val="24"/>
        </w:rPr>
      </w:pPr>
      <w:r w:rsidRPr="00406D35">
        <w:rPr>
          <w:rFonts w:ascii="Times New Roman" w:hAnsi="Times New Roman"/>
          <w:b/>
          <w:sz w:val="24"/>
        </w:rPr>
        <w:t>Prohlídka místa plnění</w:t>
      </w:r>
    </w:p>
    <w:p w14:paraId="02A38461" w14:textId="174E7D16" w:rsidR="00D66C87" w:rsidRPr="00406D35" w:rsidRDefault="00A57C02" w:rsidP="00D239D8">
      <w:pPr>
        <w:spacing w:before="120" w:after="120" w:line="240" w:lineRule="auto"/>
        <w:jc w:val="both"/>
        <w:rPr>
          <w:rFonts w:ascii="Times New Roman" w:hAnsi="Times New Roman"/>
          <w:sz w:val="24"/>
        </w:rPr>
      </w:pPr>
      <w:r w:rsidRPr="00406D35">
        <w:rPr>
          <w:rFonts w:ascii="Times New Roman" w:hAnsi="Times New Roman"/>
          <w:sz w:val="24"/>
        </w:rPr>
        <w:t>Míst</w:t>
      </w:r>
      <w:r w:rsidR="00257E78" w:rsidRPr="00406D35">
        <w:rPr>
          <w:rFonts w:ascii="Times New Roman" w:hAnsi="Times New Roman"/>
          <w:sz w:val="24"/>
        </w:rPr>
        <w:t>o</w:t>
      </w:r>
      <w:r w:rsidR="00D66C87" w:rsidRPr="00406D35">
        <w:rPr>
          <w:rFonts w:ascii="Times New Roman" w:hAnsi="Times New Roman"/>
          <w:sz w:val="24"/>
        </w:rPr>
        <w:t xml:space="preserve"> plnění </w:t>
      </w:r>
      <w:r w:rsidR="00A82BE0" w:rsidRPr="00406D35">
        <w:rPr>
          <w:rFonts w:ascii="Times New Roman" w:hAnsi="Times New Roman"/>
          <w:sz w:val="24"/>
        </w:rPr>
        <w:t>vymezen</w:t>
      </w:r>
      <w:r w:rsidR="005B0207" w:rsidRPr="00406D35">
        <w:rPr>
          <w:rFonts w:ascii="Times New Roman" w:hAnsi="Times New Roman"/>
          <w:sz w:val="24"/>
        </w:rPr>
        <w:t>é</w:t>
      </w:r>
      <w:r w:rsidR="00A82BE0" w:rsidRPr="00406D35">
        <w:rPr>
          <w:rFonts w:ascii="Times New Roman" w:hAnsi="Times New Roman"/>
          <w:sz w:val="24"/>
        </w:rPr>
        <w:t xml:space="preserve"> </w:t>
      </w:r>
      <w:r w:rsidR="00C551B1" w:rsidRPr="00406D35">
        <w:rPr>
          <w:rFonts w:ascii="Times New Roman" w:hAnsi="Times New Roman"/>
          <w:sz w:val="24"/>
        </w:rPr>
        <w:t xml:space="preserve">touto </w:t>
      </w:r>
      <w:r w:rsidR="00D05F43">
        <w:rPr>
          <w:rFonts w:ascii="Times New Roman" w:hAnsi="Times New Roman"/>
          <w:sz w:val="24"/>
        </w:rPr>
        <w:t>ZD</w:t>
      </w:r>
      <w:r w:rsidR="00D66C87" w:rsidRPr="00406D35">
        <w:rPr>
          <w:rFonts w:ascii="Times New Roman" w:hAnsi="Times New Roman"/>
          <w:sz w:val="24"/>
        </w:rPr>
        <w:t xml:space="preserve"> </w:t>
      </w:r>
      <w:r w:rsidR="005B0207" w:rsidRPr="00406D35">
        <w:rPr>
          <w:rFonts w:ascii="Times New Roman" w:hAnsi="Times New Roman"/>
          <w:sz w:val="24"/>
        </w:rPr>
        <w:t xml:space="preserve">je </w:t>
      </w:r>
      <w:r w:rsidR="00D66C87" w:rsidRPr="00406D35">
        <w:rPr>
          <w:rFonts w:ascii="Times New Roman" w:hAnsi="Times New Roman"/>
          <w:sz w:val="24"/>
        </w:rPr>
        <w:t xml:space="preserve">veřejně přístupným prostorem, </w:t>
      </w:r>
      <w:r w:rsidR="008876E1" w:rsidRPr="00406D35">
        <w:rPr>
          <w:rFonts w:ascii="Times New Roman" w:hAnsi="Times New Roman"/>
          <w:sz w:val="24"/>
        </w:rPr>
        <w:t>a </w:t>
      </w:r>
      <w:r w:rsidR="00D66C87" w:rsidRPr="00406D35">
        <w:rPr>
          <w:rFonts w:ascii="Times New Roman" w:hAnsi="Times New Roman"/>
          <w:sz w:val="24"/>
        </w:rPr>
        <w:t xml:space="preserve"> proto </w:t>
      </w:r>
      <w:r w:rsidR="00257E78" w:rsidRPr="00406D35">
        <w:rPr>
          <w:rFonts w:ascii="Times New Roman" w:hAnsi="Times New Roman"/>
          <w:sz w:val="24"/>
        </w:rPr>
        <w:t>z</w:t>
      </w:r>
      <w:r w:rsidR="00D66C87" w:rsidRPr="00406D35">
        <w:rPr>
          <w:rFonts w:ascii="Times New Roman" w:hAnsi="Times New Roman"/>
          <w:sz w:val="24"/>
        </w:rPr>
        <w:t>adavatel nebude organizovat prohlídku místa plnění.</w:t>
      </w:r>
    </w:p>
    <w:p w14:paraId="3D8C9128" w14:textId="0DEB8565" w:rsidR="00D66C87" w:rsidRPr="00406D35" w:rsidRDefault="00D66C87"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Podmínky poskytnutí zadávací dokumentace</w:t>
      </w:r>
      <w:r w:rsidR="00EE17A6" w:rsidRPr="00406D35">
        <w:rPr>
          <w:rFonts w:ascii="Times New Roman" w:hAnsi="Times New Roman"/>
          <w:b/>
          <w:bCs/>
          <w:color w:val="000000"/>
          <w:sz w:val="28"/>
          <w:szCs w:val="24"/>
        </w:rPr>
        <w:t xml:space="preserve"> </w:t>
      </w:r>
      <w:r w:rsidR="008876E1" w:rsidRPr="00406D35">
        <w:rPr>
          <w:rFonts w:ascii="Times New Roman" w:hAnsi="Times New Roman"/>
          <w:b/>
          <w:bCs/>
          <w:color w:val="000000"/>
          <w:sz w:val="28"/>
          <w:szCs w:val="24"/>
        </w:rPr>
        <w:t>a </w:t>
      </w:r>
      <w:r w:rsidR="00EE17A6" w:rsidRPr="00406D35">
        <w:rPr>
          <w:rFonts w:ascii="Times New Roman" w:hAnsi="Times New Roman"/>
          <w:b/>
          <w:bCs/>
          <w:color w:val="000000"/>
          <w:sz w:val="28"/>
          <w:szCs w:val="24"/>
        </w:rPr>
        <w:t>vysvětlení zadávací dokumentace</w:t>
      </w:r>
      <w:r w:rsidRPr="00406D35">
        <w:rPr>
          <w:rFonts w:ascii="Times New Roman" w:hAnsi="Times New Roman"/>
          <w:b/>
          <w:bCs/>
          <w:color w:val="000000"/>
          <w:sz w:val="28"/>
          <w:szCs w:val="24"/>
        </w:rPr>
        <w:t xml:space="preserve"> </w:t>
      </w:r>
    </w:p>
    <w:p w14:paraId="08290B45" w14:textId="54E1F089" w:rsidR="00D66C87" w:rsidRPr="00406D35" w:rsidRDefault="00D66C87" w:rsidP="00D239D8">
      <w:pPr>
        <w:autoSpaceDE w:val="0"/>
        <w:autoSpaceDN w:val="0"/>
        <w:adjustRightInd w:val="0"/>
        <w:spacing w:after="120" w:line="240" w:lineRule="auto"/>
        <w:jc w:val="both"/>
        <w:rPr>
          <w:rFonts w:ascii="Times New Roman" w:hAnsi="Times New Roman"/>
          <w:sz w:val="24"/>
        </w:rPr>
      </w:pPr>
      <w:r w:rsidRPr="005E7F75">
        <w:rPr>
          <w:rFonts w:ascii="Times New Roman" w:hAnsi="Times New Roman"/>
          <w:sz w:val="24"/>
        </w:rPr>
        <w:lastRenderedPageBreak/>
        <w:t xml:space="preserve">Kompletní zadávací podmínky, tedy tuto výzvu </w:t>
      </w:r>
      <w:r w:rsidR="008876E1" w:rsidRPr="005E7F75">
        <w:rPr>
          <w:rFonts w:ascii="Times New Roman" w:hAnsi="Times New Roman"/>
          <w:sz w:val="24"/>
        </w:rPr>
        <w:t>a </w:t>
      </w:r>
      <w:r w:rsidRPr="005E7F75">
        <w:rPr>
          <w:rFonts w:ascii="Times New Roman" w:hAnsi="Times New Roman"/>
          <w:sz w:val="24"/>
        </w:rPr>
        <w:t xml:space="preserve"> </w:t>
      </w:r>
      <w:r w:rsidR="00D05F43">
        <w:rPr>
          <w:rFonts w:ascii="Times New Roman" w:hAnsi="Times New Roman"/>
          <w:sz w:val="24"/>
        </w:rPr>
        <w:t>ZD</w:t>
      </w:r>
      <w:r w:rsidRPr="005E7F75">
        <w:rPr>
          <w:rFonts w:ascii="Times New Roman" w:hAnsi="Times New Roman"/>
          <w:sz w:val="24"/>
        </w:rPr>
        <w:t xml:space="preserve"> (včetně příloh), poskytl </w:t>
      </w:r>
      <w:r w:rsidR="003C48DA" w:rsidRPr="005E7F75">
        <w:rPr>
          <w:rFonts w:ascii="Times New Roman" w:hAnsi="Times New Roman"/>
          <w:sz w:val="24"/>
        </w:rPr>
        <w:t>z</w:t>
      </w:r>
      <w:r w:rsidRPr="005E7F75">
        <w:rPr>
          <w:rFonts w:ascii="Times New Roman" w:hAnsi="Times New Roman"/>
          <w:sz w:val="24"/>
        </w:rPr>
        <w:t xml:space="preserve">adavatel bezplatně jako součást písemné výzvy </w:t>
      </w:r>
      <w:r w:rsidR="008876E1" w:rsidRPr="005E7F75">
        <w:rPr>
          <w:rFonts w:ascii="Times New Roman" w:hAnsi="Times New Roman"/>
          <w:sz w:val="24"/>
        </w:rPr>
        <w:t>k </w:t>
      </w:r>
      <w:r w:rsidRPr="005E7F75">
        <w:rPr>
          <w:rFonts w:ascii="Times New Roman" w:hAnsi="Times New Roman"/>
          <w:sz w:val="24"/>
        </w:rPr>
        <w:t xml:space="preserve"> podání nabídek (tj. jako součást výzvy, která byla zaslána adresně </w:t>
      </w:r>
      <w:r w:rsidR="00874B8D" w:rsidRPr="005E7F75">
        <w:rPr>
          <w:rFonts w:ascii="Times New Roman" w:hAnsi="Times New Roman"/>
          <w:sz w:val="24"/>
        </w:rPr>
        <w:t xml:space="preserve">osloveným </w:t>
      </w:r>
      <w:r w:rsidR="00543046" w:rsidRPr="005E7F75">
        <w:rPr>
          <w:rFonts w:ascii="Times New Roman" w:hAnsi="Times New Roman"/>
          <w:sz w:val="24"/>
        </w:rPr>
        <w:t>dodavatelům</w:t>
      </w:r>
      <w:r w:rsidRPr="005E7F75">
        <w:rPr>
          <w:rFonts w:ascii="Times New Roman" w:hAnsi="Times New Roman"/>
          <w:sz w:val="24"/>
        </w:rPr>
        <w:t>).</w:t>
      </w:r>
    </w:p>
    <w:p w14:paraId="4AE44DAE" w14:textId="7102FF87" w:rsidR="00EE17A6" w:rsidRPr="00406D35" w:rsidRDefault="00EE17A6"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Účastník je oprávněn požadovat po zadavateli vysvětlení </w:t>
      </w:r>
      <w:r w:rsidR="00D05F43">
        <w:rPr>
          <w:rFonts w:ascii="Times New Roman" w:hAnsi="Times New Roman"/>
          <w:sz w:val="24"/>
        </w:rPr>
        <w:t>ZD</w:t>
      </w:r>
      <w:r w:rsidRPr="00406D35">
        <w:rPr>
          <w:rFonts w:ascii="Times New Roman" w:hAnsi="Times New Roman"/>
          <w:sz w:val="24"/>
        </w:rPr>
        <w:t xml:space="preserve">. Žádost musí být písemná </w:t>
      </w:r>
      <w:r w:rsidR="008876E1" w:rsidRPr="00406D35">
        <w:rPr>
          <w:rFonts w:ascii="Times New Roman" w:hAnsi="Times New Roman"/>
          <w:sz w:val="24"/>
        </w:rPr>
        <w:t>a </w:t>
      </w:r>
      <w:r w:rsidRPr="00406D35">
        <w:rPr>
          <w:rFonts w:ascii="Times New Roman" w:hAnsi="Times New Roman"/>
          <w:sz w:val="24"/>
        </w:rPr>
        <w:t xml:space="preserve"> musí být zadavateli doručena nejpozději </w:t>
      </w:r>
      <w:r w:rsidR="008876E1" w:rsidRPr="00406D35">
        <w:rPr>
          <w:rFonts w:ascii="Times New Roman" w:hAnsi="Times New Roman"/>
          <w:sz w:val="24"/>
        </w:rPr>
        <w:t>4 </w:t>
      </w:r>
      <w:r w:rsidRPr="00406D35">
        <w:rPr>
          <w:rFonts w:ascii="Times New Roman" w:hAnsi="Times New Roman"/>
          <w:sz w:val="24"/>
        </w:rPr>
        <w:t xml:space="preserve"> </w:t>
      </w:r>
      <w:r w:rsidR="00C31801" w:rsidRPr="00406D35">
        <w:rPr>
          <w:rFonts w:ascii="Times New Roman" w:hAnsi="Times New Roman"/>
          <w:sz w:val="24"/>
        </w:rPr>
        <w:t xml:space="preserve">pracovní </w:t>
      </w:r>
      <w:r w:rsidRPr="00406D35">
        <w:rPr>
          <w:rFonts w:ascii="Times New Roman" w:hAnsi="Times New Roman"/>
          <w:sz w:val="24"/>
        </w:rPr>
        <w:t>dn</w:t>
      </w:r>
      <w:r w:rsidR="00C31801" w:rsidRPr="00406D35">
        <w:rPr>
          <w:rFonts w:ascii="Times New Roman" w:hAnsi="Times New Roman"/>
          <w:sz w:val="24"/>
        </w:rPr>
        <w:t>y</w:t>
      </w:r>
      <w:r w:rsidRPr="00406D35">
        <w:rPr>
          <w:rFonts w:ascii="Times New Roman" w:hAnsi="Times New Roman"/>
          <w:sz w:val="24"/>
        </w:rPr>
        <w:t xml:space="preserve"> před uplynutím lhůty pro podání nabídek.</w:t>
      </w:r>
    </w:p>
    <w:p w14:paraId="0F54718D" w14:textId="0095074E" w:rsidR="00EE17A6" w:rsidRPr="00406D35" w:rsidRDefault="00EE17A6"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Byla-li žádost </w:t>
      </w:r>
      <w:r w:rsidR="008876E1" w:rsidRPr="00406D35">
        <w:rPr>
          <w:rFonts w:ascii="Times New Roman" w:hAnsi="Times New Roman"/>
          <w:sz w:val="24"/>
        </w:rPr>
        <w:t>o </w:t>
      </w:r>
      <w:r w:rsidRPr="00406D35">
        <w:rPr>
          <w:rFonts w:ascii="Times New Roman" w:hAnsi="Times New Roman"/>
          <w:sz w:val="24"/>
        </w:rPr>
        <w:t xml:space="preserve"> vysvětlení </w:t>
      </w:r>
      <w:r w:rsidR="00D05F43">
        <w:rPr>
          <w:rFonts w:ascii="Times New Roman" w:hAnsi="Times New Roman"/>
          <w:sz w:val="24"/>
        </w:rPr>
        <w:t>ZD</w:t>
      </w:r>
      <w:r w:rsidRPr="00406D35">
        <w:rPr>
          <w:rFonts w:ascii="Times New Roman" w:hAnsi="Times New Roman"/>
          <w:sz w:val="24"/>
        </w:rPr>
        <w:t xml:space="preserve"> doručena ve stanovené lhůtě, je zadavatel povinen poskytnout účastníkovi vysvětlení </w:t>
      </w:r>
      <w:r w:rsidR="00D05F43">
        <w:rPr>
          <w:rFonts w:ascii="Times New Roman" w:hAnsi="Times New Roman"/>
          <w:sz w:val="24"/>
        </w:rPr>
        <w:t>ZD</w:t>
      </w:r>
      <w:r w:rsidRPr="00406D35">
        <w:rPr>
          <w:rFonts w:ascii="Times New Roman" w:hAnsi="Times New Roman"/>
          <w:sz w:val="24"/>
        </w:rPr>
        <w:t xml:space="preserve"> nejpozději do </w:t>
      </w:r>
      <w:r w:rsidR="008876E1" w:rsidRPr="00406D35">
        <w:rPr>
          <w:rFonts w:ascii="Times New Roman" w:hAnsi="Times New Roman"/>
          <w:sz w:val="24"/>
        </w:rPr>
        <w:t>2 </w:t>
      </w:r>
      <w:r w:rsidRPr="00406D35">
        <w:rPr>
          <w:rFonts w:ascii="Times New Roman" w:hAnsi="Times New Roman"/>
          <w:sz w:val="24"/>
        </w:rPr>
        <w:t xml:space="preserve"> pracovních dnů ode dne doručení žádosti.</w:t>
      </w:r>
    </w:p>
    <w:p w14:paraId="29EE755C" w14:textId="471545A8" w:rsidR="00EE17A6" w:rsidRDefault="00EE17A6"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Žádost </w:t>
      </w:r>
      <w:r w:rsidR="008876E1" w:rsidRPr="00406D35">
        <w:rPr>
          <w:rFonts w:ascii="Times New Roman" w:hAnsi="Times New Roman"/>
          <w:sz w:val="24"/>
        </w:rPr>
        <w:t>o </w:t>
      </w:r>
      <w:r w:rsidRPr="00406D35">
        <w:rPr>
          <w:rFonts w:ascii="Times New Roman" w:hAnsi="Times New Roman"/>
          <w:sz w:val="24"/>
        </w:rPr>
        <w:t xml:space="preserve"> vysvětlení </w:t>
      </w:r>
      <w:r w:rsidR="00D05F43">
        <w:rPr>
          <w:rFonts w:ascii="Times New Roman" w:hAnsi="Times New Roman"/>
          <w:sz w:val="24"/>
        </w:rPr>
        <w:t>ZD</w:t>
      </w:r>
      <w:r w:rsidRPr="00406D35">
        <w:rPr>
          <w:rFonts w:ascii="Times New Roman" w:hAnsi="Times New Roman"/>
          <w:sz w:val="24"/>
        </w:rPr>
        <w:t xml:space="preserve"> doručí dodavatel kontaktní osobě</w:t>
      </w:r>
      <w:r w:rsidR="00F46AF2" w:rsidRPr="00406D35">
        <w:rPr>
          <w:rFonts w:ascii="Times New Roman" w:hAnsi="Times New Roman"/>
          <w:sz w:val="24"/>
        </w:rPr>
        <w:t xml:space="preserve"> </w:t>
      </w:r>
      <w:r w:rsidR="008876E1" w:rsidRPr="00406D35">
        <w:rPr>
          <w:rFonts w:ascii="Times New Roman" w:hAnsi="Times New Roman"/>
          <w:sz w:val="24"/>
        </w:rPr>
        <w:t>v </w:t>
      </w:r>
      <w:r w:rsidR="00F46AF2" w:rsidRPr="00406D35">
        <w:rPr>
          <w:rFonts w:ascii="Times New Roman" w:hAnsi="Times New Roman"/>
          <w:sz w:val="24"/>
        </w:rPr>
        <w:t xml:space="preserve"> organizačních věcech souvisejících </w:t>
      </w:r>
      <w:r w:rsidR="008876E1" w:rsidRPr="00406D35">
        <w:rPr>
          <w:rFonts w:ascii="Times New Roman" w:hAnsi="Times New Roman"/>
          <w:sz w:val="24"/>
        </w:rPr>
        <w:t>s </w:t>
      </w:r>
      <w:r w:rsidR="00F46AF2" w:rsidRPr="00406D35">
        <w:rPr>
          <w:rFonts w:ascii="Times New Roman" w:hAnsi="Times New Roman"/>
          <w:sz w:val="24"/>
        </w:rPr>
        <w:t xml:space="preserve"> touto veřejnou zakázkou.</w:t>
      </w:r>
    </w:p>
    <w:p w14:paraId="62E3C2A0" w14:textId="0FE11BA6" w:rsidR="00832721" w:rsidRPr="00406D35" w:rsidRDefault="00832721" w:rsidP="00D239D8">
      <w:pPr>
        <w:autoSpaceDE w:val="0"/>
        <w:autoSpaceDN w:val="0"/>
        <w:adjustRightInd w:val="0"/>
        <w:spacing w:after="120" w:line="240" w:lineRule="auto"/>
        <w:jc w:val="both"/>
        <w:rPr>
          <w:rFonts w:ascii="Times New Roman" w:hAnsi="Times New Roman"/>
          <w:sz w:val="24"/>
        </w:rPr>
      </w:pPr>
      <w:r>
        <w:rPr>
          <w:rFonts w:ascii="Times New Roman" w:hAnsi="Times New Roman"/>
          <w:sz w:val="24"/>
        </w:rPr>
        <w:t>Dodavatelé musí žádost zasílat v písemné formě v elektronické podobě přednostně prostřednictvím elektronického nástroje „J</w:t>
      </w:r>
      <w:r w:rsidR="00EA560A">
        <w:rPr>
          <w:rFonts w:ascii="Times New Roman" w:hAnsi="Times New Roman"/>
          <w:sz w:val="24"/>
        </w:rPr>
        <w:t>OSEPHINE</w:t>
      </w:r>
      <w:r>
        <w:rPr>
          <w:rFonts w:ascii="Times New Roman" w:hAnsi="Times New Roman"/>
          <w:sz w:val="24"/>
        </w:rPr>
        <w:t xml:space="preserve">“, případně datovou zprávou (mailem) nebo do datové schránky zadavatele. Zadavatel doporučuje každou žádost zřetelně označit názvem a číslem veřejné zakázky. </w:t>
      </w:r>
    </w:p>
    <w:p w14:paraId="27A2DD47" w14:textId="54A0A916" w:rsidR="00D66C87" w:rsidRPr="00406D35" w:rsidRDefault="00832721"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Pr>
          <w:rFonts w:ascii="Times New Roman" w:hAnsi="Times New Roman"/>
          <w:b/>
          <w:bCs/>
          <w:color w:val="000000"/>
          <w:sz w:val="28"/>
          <w:szCs w:val="24"/>
        </w:rPr>
        <w:t>Způsob, l</w:t>
      </w:r>
      <w:r w:rsidR="00D66C87" w:rsidRPr="00406D35">
        <w:rPr>
          <w:rFonts w:ascii="Times New Roman" w:hAnsi="Times New Roman"/>
          <w:b/>
          <w:bCs/>
          <w:color w:val="000000"/>
          <w:sz w:val="28"/>
          <w:szCs w:val="24"/>
        </w:rPr>
        <w:t xml:space="preserve">hůta </w:t>
      </w:r>
      <w:r w:rsidR="008876E1" w:rsidRPr="00406D35">
        <w:rPr>
          <w:rFonts w:ascii="Times New Roman" w:hAnsi="Times New Roman"/>
          <w:b/>
          <w:bCs/>
          <w:color w:val="000000"/>
          <w:sz w:val="28"/>
          <w:szCs w:val="24"/>
        </w:rPr>
        <w:t>a </w:t>
      </w:r>
      <w:r w:rsidR="00A57C02" w:rsidRPr="00406D35">
        <w:rPr>
          <w:rFonts w:ascii="Times New Roman" w:hAnsi="Times New Roman"/>
          <w:b/>
          <w:bCs/>
          <w:color w:val="000000"/>
          <w:sz w:val="28"/>
          <w:szCs w:val="24"/>
        </w:rPr>
        <w:t xml:space="preserve"> místo </w:t>
      </w:r>
      <w:r w:rsidR="00D66C87" w:rsidRPr="00406D35">
        <w:rPr>
          <w:rFonts w:ascii="Times New Roman" w:hAnsi="Times New Roman"/>
          <w:b/>
          <w:bCs/>
          <w:color w:val="000000"/>
          <w:sz w:val="28"/>
          <w:szCs w:val="24"/>
        </w:rPr>
        <w:t>pro podání nabídek</w:t>
      </w:r>
      <w:r w:rsidR="00A57C02" w:rsidRPr="00406D35">
        <w:rPr>
          <w:rFonts w:ascii="Times New Roman" w:hAnsi="Times New Roman"/>
          <w:b/>
          <w:bCs/>
          <w:color w:val="000000"/>
          <w:sz w:val="28"/>
          <w:szCs w:val="24"/>
        </w:rPr>
        <w:t xml:space="preserve">, kontaktní osoba </w:t>
      </w:r>
      <w:r w:rsidR="003C48DA" w:rsidRPr="00406D35">
        <w:rPr>
          <w:rFonts w:ascii="Times New Roman" w:hAnsi="Times New Roman"/>
          <w:b/>
          <w:bCs/>
          <w:color w:val="000000"/>
          <w:sz w:val="28"/>
          <w:szCs w:val="24"/>
        </w:rPr>
        <w:t>z</w:t>
      </w:r>
      <w:r w:rsidR="00A57C02" w:rsidRPr="00406D35">
        <w:rPr>
          <w:rFonts w:ascii="Times New Roman" w:hAnsi="Times New Roman"/>
          <w:b/>
          <w:bCs/>
          <w:color w:val="000000"/>
          <w:sz w:val="28"/>
          <w:szCs w:val="24"/>
        </w:rPr>
        <w:t>adavatele</w:t>
      </w:r>
    </w:p>
    <w:p w14:paraId="2BE2A1F1" w14:textId="6BCBA203" w:rsidR="0024041E" w:rsidRPr="00406D35" w:rsidRDefault="0024041E" w:rsidP="00D239D8">
      <w:pPr>
        <w:spacing w:after="120" w:line="240" w:lineRule="auto"/>
        <w:jc w:val="both"/>
        <w:rPr>
          <w:rFonts w:ascii="Times New Roman" w:eastAsia="Times New Roman" w:hAnsi="Times New Roman"/>
          <w:b/>
          <w:bCs/>
          <w:sz w:val="24"/>
          <w:lang w:eastAsia="cs-CZ"/>
        </w:rPr>
      </w:pPr>
      <w:r w:rsidRPr="00406D35">
        <w:rPr>
          <w:rFonts w:ascii="Times New Roman" w:eastAsia="Times New Roman" w:hAnsi="Times New Roman"/>
          <w:b/>
          <w:bCs/>
          <w:sz w:val="24"/>
          <w:lang w:eastAsia="cs-CZ"/>
        </w:rPr>
        <w:t>Lhůta pro podání nabídek</w:t>
      </w:r>
      <w:r w:rsidR="009342EE" w:rsidRPr="00406D35">
        <w:rPr>
          <w:rFonts w:ascii="Times New Roman" w:eastAsia="Times New Roman" w:hAnsi="Times New Roman"/>
          <w:b/>
          <w:bCs/>
          <w:sz w:val="24"/>
          <w:lang w:eastAsia="cs-CZ"/>
        </w:rPr>
        <w:t xml:space="preserve"> </w:t>
      </w:r>
      <w:r w:rsidR="004B74DE" w:rsidRPr="00406D35">
        <w:rPr>
          <w:rFonts w:ascii="Times New Roman" w:eastAsia="Times New Roman" w:hAnsi="Times New Roman"/>
          <w:b/>
          <w:bCs/>
          <w:sz w:val="24"/>
          <w:lang w:eastAsia="cs-CZ"/>
        </w:rPr>
        <w:t xml:space="preserve">končí </w:t>
      </w:r>
      <w:r w:rsidR="007144E2" w:rsidRPr="00406D35">
        <w:rPr>
          <w:rFonts w:ascii="Times New Roman" w:eastAsia="Times New Roman" w:hAnsi="Times New Roman"/>
          <w:b/>
          <w:bCs/>
          <w:sz w:val="24"/>
          <w:lang w:eastAsia="cs-CZ"/>
        </w:rPr>
        <w:t xml:space="preserve">dne </w:t>
      </w:r>
      <w:del w:id="5" w:author="Veronika Sedláčková" w:date="2019-01-21T08:33:00Z">
        <w:r w:rsidR="00B424F8" w:rsidDel="00AE374E">
          <w:rPr>
            <w:rFonts w:ascii="Times New Roman" w:eastAsia="Times New Roman" w:hAnsi="Times New Roman"/>
            <w:b/>
            <w:bCs/>
            <w:sz w:val="24"/>
            <w:lang w:eastAsia="cs-CZ"/>
          </w:rPr>
          <w:delText>29</w:delText>
        </w:r>
      </w:del>
      <w:ins w:id="6" w:author="Veronika Sedláčková" w:date="2019-01-21T08:33:00Z">
        <w:r w:rsidR="00AE374E">
          <w:rPr>
            <w:rFonts w:ascii="Times New Roman" w:eastAsia="Times New Roman" w:hAnsi="Times New Roman"/>
            <w:b/>
            <w:bCs/>
            <w:sz w:val="24"/>
            <w:lang w:eastAsia="cs-CZ"/>
          </w:rPr>
          <w:t>5</w:t>
        </w:r>
      </w:ins>
      <w:r w:rsidR="005B0207" w:rsidRPr="00406D35">
        <w:rPr>
          <w:rFonts w:ascii="Times New Roman" w:eastAsia="Times New Roman" w:hAnsi="Times New Roman"/>
          <w:b/>
          <w:bCs/>
          <w:sz w:val="24"/>
          <w:lang w:eastAsia="cs-CZ"/>
        </w:rPr>
        <w:t xml:space="preserve">. </w:t>
      </w:r>
      <w:del w:id="7" w:author="Veronika Sedláčková" w:date="2019-01-21T08:33:00Z">
        <w:r w:rsidR="005B0207" w:rsidRPr="00406D35" w:rsidDel="00AE374E">
          <w:rPr>
            <w:rFonts w:ascii="Times New Roman" w:eastAsia="Times New Roman" w:hAnsi="Times New Roman"/>
            <w:b/>
            <w:bCs/>
            <w:sz w:val="24"/>
            <w:lang w:eastAsia="cs-CZ"/>
          </w:rPr>
          <w:delText>1</w:delText>
        </w:r>
      </w:del>
      <w:ins w:id="8" w:author="Veronika Sedláčková" w:date="2019-01-21T08:33:00Z">
        <w:r w:rsidR="00AE374E">
          <w:rPr>
            <w:rFonts w:ascii="Times New Roman" w:eastAsia="Times New Roman" w:hAnsi="Times New Roman"/>
            <w:b/>
            <w:bCs/>
            <w:sz w:val="24"/>
            <w:lang w:eastAsia="cs-CZ"/>
          </w:rPr>
          <w:t>2</w:t>
        </w:r>
      </w:ins>
      <w:r w:rsidR="005B0207" w:rsidRPr="00406D35">
        <w:rPr>
          <w:rFonts w:ascii="Times New Roman" w:eastAsia="Times New Roman" w:hAnsi="Times New Roman"/>
          <w:b/>
          <w:bCs/>
          <w:sz w:val="24"/>
          <w:lang w:eastAsia="cs-CZ"/>
        </w:rPr>
        <w:t>. 201</w:t>
      </w:r>
      <w:r w:rsidR="00940B35">
        <w:rPr>
          <w:rFonts w:ascii="Times New Roman" w:eastAsia="Times New Roman" w:hAnsi="Times New Roman"/>
          <w:b/>
          <w:bCs/>
          <w:sz w:val="24"/>
          <w:lang w:eastAsia="cs-CZ"/>
        </w:rPr>
        <w:t>9</w:t>
      </w:r>
      <w:r w:rsidR="00360FF1" w:rsidRPr="00406D35">
        <w:rPr>
          <w:rFonts w:ascii="Times New Roman" w:hAnsi="Times New Roman"/>
          <w:b/>
          <w:sz w:val="24"/>
        </w:rPr>
        <w:t> </w:t>
      </w:r>
      <w:r w:rsidR="008876E1" w:rsidRPr="00406D35">
        <w:rPr>
          <w:rFonts w:ascii="Times New Roman" w:hAnsi="Times New Roman"/>
          <w:b/>
          <w:sz w:val="24"/>
        </w:rPr>
        <w:t>v</w:t>
      </w:r>
      <w:r w:rsidR="005B0207" w:rsidRPr="00406D35">
        <w:rPr>
          <w:rFonts w:ascii="Times New Roman" w:hAnsi="Times New Roman"/>
          <w:b/>
          <w:sz w:val="24"/>
        </w:rPr>
        <w:t> </w:t>
      </w:r>
      <w:r w:rsidR="00A066A5">
        <w:rPr>
          <w:rFonts w:ascii="Times New Roman" w:hAnsi="Times New Roman"/>
          <w:b/>
          <w:sz w:val="24"/>
        </w:rPr>
        <w:t>10</w:t>
      </w:r>
      <w:r w:rsidR="00F52724" w:rsidRPr="00406D35">
        <w:rPr>
          <w:rFonts w:ascii="Times New Roman" w:hAnsi="Times New Roman"/>
          <w:b/>
          <w:sz w:val="24"/>
        </w:rPr>
        <w:t>:</w:t>
      </w:r>
      <w:r w:rsidR="005B0207" w:rsidRPr="00406D35">
        <w:rPr>
          <w:rFonts w:ascii="Times New Roman" w:hAnsi="Times New Roman"/>
          <w:b/>
          <w:sz w:val="24"/>
        </w:rPr>
        <w:t>00</w:t>
      </w:r>
      <w:r w:rsidR="005E7F75">
        <w:rPr>
          <w:rFonts w:ascii="Times New Roman" w:hAnsi="Times New Roman"/>
          <w:b/>
          <w:sz w:val="24"/>
        </w:rPr>
        <w:t>:00</w:t>
      </w:r>
      <w:r w:rsidR="00632169" w:rsidRPr="00406D35">
        <w:rPr>
          <w:rFonts w:ascii="Times New Roman" w:eastAsia="Times New Roman" w:hAnsi="Times New Roman"/>
          <w:b/>
          <w:bCs/>
          <w:sz w:val="24"/>
          <w:lang w:eastAsia="cs-CZ"/>
        </w:rPr>
        <w:t xml:space="preserve"> </w:t>
      </w:r>
      <w:r w:rsidR="00127B8C" w:rsidRPr="00406D35">
        <w:rPr>
          <w:rFonts w:ascii="Times New Roman" w:hAnsi="Times New Roman"/>
          <w:b/>
          <w:sz w:val="24"/>
        </w:rPr>
        <w:t>hodin</w:t>
      </w:r>
      <w:r w:rsidR="00796143" w:rsidRPr="00406D35">
        <w:rPr>
          <w:rFonts w:ascii="Times New Roman" w:hAnsi="Times New Roman"/>
          <w:b/>
          <w:sz w:val="24"/>
        </w:rPr>
        <w:t>.</w:t>
      </w:r>
      <w:r w:rsidR="008A68E2" w:rsidRPr="00406D35">
        <w:rPr>
          <w:rFonts w:ascii="Times New Roman" w:hAnsi="Times New Roman"/>
          <w:b/>
          <w:sz w:val="24"/>
        </w:rPr>
        <w:t xml:space="preserve"> </w:t>
      </w:r>
    </w:p>
    <w:p w14:paraId="64B5558E" w14:textId="5164F214" w:rsidR="00832721" w:rsidRDefault="00832721" w:rsidP="00D239D8">
      <w:pPr>
        <w:autoSpaceDE w:val="0"/>
        <w:autoSpaceDN w:val="0"/>
        <w:adjustRightInd w:val="0"/>
        <w:spacing w:after="120" w:line="240" w:lineRule="auto"/>
        <w:jc w:val="both"/>
        <w:rPr>
          <w:rFonts w:ascii="Times New Roman" w:hAnsi="Times New Roman"/>
          <w:sz w:val="24"/>
        </w:rPr>
      </w:pPr>
      <w:r>
        <w:rPr>
          <w:rFonts w:ascii="Times New Roman" w:hAnsi="Times New Roman"/>
          <w:sz w:val="24"/>
        </w:rPr>
        <w:t>Zadavatel stanovuje, že požaduje podání nabídek pouze v elektronické podobě dle § 107 odst. 1 zákona prostřednictvím elektronického nástroje „J</w:t>
      </w:r>
      <w:r w:rsidR="001E7593">
        <w:rPr>
          <w:rFonts w:ascii="Times New Roman" w:hAnsi="Times New Roman"/>
          <w:sz w:val="24"/>
        </w:rPr>
        <w:t>OSEPHINE</w:t>
      </w:r>
      <w:r>
        <w:rPr>
          <w:rFonts w:ascii="Times New Roman" w:hAnsi="Times New Roman"/>
          <w:sz w:val="24"/>
        </w:rPr>
        <w:t xml:space="preserve">“, který je dostupný na internetové adrese: </w:t>
      </w:r>
      <w:hyperlink r:id="rId10" w:history="1">
        <w:r w:rsidRPr="00585B9A">
          <w:rPr>
            <w:rStyle w:val="Hypertextovodkaz"/>
            <w:rFonts w:ascii="Times New Roman" w:hAnsi="Times New Roman"/>
            <w:sz w:val="24"/>
          </w:rPr>
          <w:t>josephine.proebiz.com</w:t>
        </w:r>
      </w:hyperlink>
      <w:r w:rsidR="00585B9A">
        <w:rPr>
          <w:rFonts w:ascii="Times New Roman" w:hAnsi="Times New Roman"/>
          <w:sz w:val="24"/>
        </w:rPr>
        <w:t>.</w:t>
      </w:r>
      <w:r w:rsidR="00D05F43">
        <w:rPr>
          <w:rFonts w:ascii="Times New Roman" w:hAnsi="Times New Roman"/>
          <w:sz w:val="24"/>
        </w:rPr>
        <w:t xml:space="preserve"> Podáním nabídky se rozumí vložení příloh v doporučeném členění dle článku 10.2 této ZD.</w:t>
      </w:r>
    </w:p>
    <w:p w14:paraId="3297B248" w14:textId="77777777" w:rsidR="001E7593" w:rsidRDefault="00585B9A" w:rsidP="00585B9A">
      <w:pPr>
        <w:autoSpaceDE w:val="0"/>
        <w:autoSpaceDN w:val="0"/>
        <w:adjustRightInd w:val="0"/>
        <w:spacing w:after="120" w:line="240" w:lineRule="auto"/>
        <w:jc w:val="both"/>
        <w:rPr>
          <w:rFonts w:ascii="Times New Roman" w:hAnsi="Times New Roman"/>
          <w:b/>
          <w:sz w:val="24"/>
        </w:rPr>
      </w:pPr>
      <w:r w:rsidRPr="001E7593">
        <w:rPr>
          <w:rFonts w:ascii="Times New Roman" w:hAnsi="Times New Roman"/>
          <w:b/>
          <w:sz w:val="24"/>
        </w:rPr>
        <w:t xml:space="preserve">Přesné podmínky pro podání nabídek jsou definované v příloze č. </w:t>
      </w:r>
      <w:r w:rsidR="002E281E" w:rsidRPr="001E7593">
        <w:rPr>
          <w:rFonts w:ascii="Times New Roman" w:hAnsi="Times New Roman"/>
          <w:b/>
          <w:sz w:val="24"/>
        </w:rPr>
        <w:t>8</w:t>
      </w:r>
      <w:r w:rsidRPr="001E7593">
        <w:rPr>
          <w:rFonts w:ascii="Times New Roman" w:hAnsi="Times New Roman"/>
          <w:b/>
          <w:sz w:val="24"/>
        </w:rPr>
        <w:t xml:space="preserve"> ZD. Pro podání nabídky je nezbytná registrace dodavatele v elektronickém nástroji „J</w:t>
      </w:r>
      <w:r w:rsidR="001E7593" w:rsidRPr="001E7593">
        <w:rPr>
          <w:rFonts w:ascii="Times New Roman" w:hAnsi="Times New Roman"/>
          <w:b/>
          <w:sz w:val="24"/>
        </w:rPr>
        <w:t>OSEPHINE</w:t>
      </w:r>
      <w:r w:rsidRPr="001E7593">
        <w:rPr>
          <w:rFonts w:ascii="Times New Roman" w:hAnsi="Times New Roman"/>
          <w:b/>
          <w:sz w:val="24"/>
        </w:rPr>
        <w:t xml:space="preserve">“. Je tedy v zájmu dodavatele tuto registraci provést v dostatečné lhůtě před ukončením podání nabídek. </w:t>
      </w:r>
    </w:p>
    <w:p w14:paraId="26F164FE" w14:textId="22D10684" w:rsidR="00585B9A" w:rsidRPr="001E7593" w:rsidRDefault="001E7593" w:rsidP="00585B9A">
      <w:pPr>
        <w:autoSpaceDE w:val="0"/>
        <w:autoSpaceDN w:val="0"/>
        <w:adjustRightInd w:val="0"/>
        <w:spacing w:after="120" w:line="240" w:lineRule="auto"/>
        <w:jc w:val="both"/>
        <w:rPr>
          <w:rFonts w:ascii="Times New Roman" w:hAnsi="Times New Roman"/>
          <w:b/>
          <w:sz w:val="24"/>
        </w:rPr>
      </w:pPr>
      <w:r w:rsidRPr="001E7593">
        <w:rPr>
          <w:rFonts w:ascii="Times New Roman" w:hAnsi="Times New Roman"/>
          <w:b/>
          <w:sz w:val="24"/>
        </w:rPr>
        <w:t xml:space="preserve">Zadavatel v rámci této Veřejné zakázky nestanovil povinnost elektronického podpisu a nestanovil ani povinnost šifrování nabídek. Je tedy možné vyplnit registrační formulář způsobem bez doložení </w:t>
      </w:r>
      <w:r>
        <w:rPr>
          <w:rFonts w:ascii="Times New Roman" w:hAnsi="Times New Roman"/>
          <w:b/>
          <w:sz w:val="24"/>
        </w:rPr>
        <w:t>p</w:t>
      </w:r>
      <w:r w:rsidRPr="001E7593">
        <w:rPr>
          <w:rFonts w:ascii="Times New Roman" w:hAnsi="Times New Roman"/>
          <w:b/>
          <w:sz w:val="24"/>
        </w:rPr>
        <w:t xml:space="preserve">lné moci a bez elektronického podpisu. Zadavatel však dodavatelům doporučuje provést kompletní registraci, tedy včetně elektronického podpisu, protože taková registrace bude dostačující pro všechny budoucí veřejné zakázky s příjmem nabídek přes elektronický nástroj „JOSEPHINE“. </w:t>
      </w:r>
    </w:p>
    <w:p w14:paraId="6C2E4CBA" w14:textId="7C00CC2B" w:rsidR="00D55FC3" w:rsidRPr="00406D35" w:rsidRDefault="00600491" w:rsidP="00585B9A">
      <w:pPr>
        <w:autoSpaceDE w:val="0"/>
        <w:autoSpaceDN w:val="0"/>
        <w:adjustRightInd w:val="0"/>
        <w:spacing w:after="120" w:line="240" w:lineRule="auto"/>
        <w:jc w:val="both"/>
        <w:rPr>
          <w:rFonts w:ascii="Times New Roman" w:hAnsi="Times New Roman"/>
          <w:snapToGrid w:val="0"/>
          <w:sz w:val="24"/>
        </w:rPr>
      </w:pPr>
      <w:r w:rsidRPr="00406D35">
        <w:rPr>
          <w:rFonts w:ascii="Times New Roman" w:hAnsi="Times New Roman"/>
          <w:snapToGrid w:val="0"/>
          <w:sz w:val="24"/>
        </w:rPr>
        <w:t>Nabídk</w:t>
      </w:r>
      <w:r w:rsidR="00FC685B" w:rsidRPr="00406D35">
        <w:rPr>
          <w:rFonts w:ascii="Times New Roman" w:hAnsi="Times New Roman"/>
          <w:snapToGrid w:val="0"/>
          <w:sz w:val="24"/>
        </w:rPr>
        <w:t>a</w:t>
      </w:r>
      <w:r w:rsidR="00D55FC3" w:rsidRPr="00406D35">
        <w:rPr>
          <w:rFonts w:ascii="Times New Roman" w:hAnsi="Times New Roman"/>
          <w:snapToGrid w:val="0"/>
          <w:sz w:val="24"/>
        </w:rPr>
        <w:t xml:space="preserve">, </w:t>
      </w:r>
      <w:r w:rsidRPr="00406D35">
        <w:rPr>
          <w:rFonts w:ascii="Times New Roman" w:hAnsi="Times New Roman"/>
          <w:snapToGrid w:val="0"/>
          <w:sz w:val="24"/>
        </w:rPr>
        <w:t>která</w:t>
      </w:r>
      <w:r w:rsidR="00EE28A2" w:rsidRPr="00406D35">
        <w:rPr>
          <w:rFonts w:ascii="Times New Roman" w:hAnsi="Times New Roman"/>
          <w:snapToGrid w:val="0"/>
          <w:sz w:val="24"/>
        </w:rPr>
        <w:t xml:space="preserve"> </w:t>
      </w:r>
      <w:r w:rsidR="00FC685B" w:rsidRPr="00406D35">
        <w:rPr>
          <w:rFonts w:ascii="Times New Roman" w:hAnsi="Times New Roman"/>
          <w:snapToGrid w:val="0"/>
          <w:sz w:val="24"/>
        </w:rPr>
        <w:t>ne</w:t>
      </w:r>
      <w:r w:rsidRPr="00406D35">
        <w:rPr>
          <w:rFonts w:ascii="Times New Roman" w:hAnsi="Times New Roman"/>
          <w:snapToGrid w:val="0"/>
          <w:sz w:val="24"/>
        </w:rPr>
        <w:t xml:space="preserve">bude </w:t>
      </w:r>
      <w:r w:rsidR="00FC685B" w:rsidRPr="00406D35">
        <w:rPr>
          <w:rFonts w:ascii="Times New Roman" w:hAnsi="Times New Roman"/>
          <w:snapToGrid w:val="0"/>
          <w:sz w:val="24"/>
        </w:rPr>
        <w:t>z</w:t>
      </w:r>
      <w:r w:rsidR="00907363" w:rsidRPr="00406D35">
        <w:rPr>
          <w:rFonts w:ascii="Times New Roman" w:hAnsi="Times New Roman"/>
          <w:snapToGrid w:val="0"/>
          <w:sz w:val="24"/>
        </w:rPr>
        <w:t xml:space="preserve">adavateli doručena </w:t>
      </w:r>
      <w:r w:rsidR="00FC685B" w:rsidRPr="00406D35">
        <w:rPr>
          <w:rFonts w:ascii="Times New Roman" w:hAnsi="Times New Roman"/>
          <w:snapToGrid w:val="0"/>
          <w:sz w:val="24"/>
        </w:rPr>
        <w:t>ve</w:t>
      </w:r>
      <w:r w:rsidR="00907363" w:rsidRPr="00406D35">
        <w:rPr>
          <w:rFonts w:ascii="Times New Roman" w:hAnsi="Times New Roman"/>
          <w:snapToGrid w:val="0"/>
          <w:sz w:val="24"/>
        </w:rPr>
        <w:t xml:space="preserve"> lhůtě nebo způsobem stanoveným </w:t>
      </w:r>
      <w:r w:rsidR="008876E1" w:rsidRPr="00406D35">
        <w:rPr>
          <w:rFonts w:ascii="Times New Roman" w:hAnsi="Times New Roman"/>
          <w:snapToGrid w:val="0"/>
          <w:sz w:val="24"/>
        </w:rPr>
        <w:t>v </w:t>
      </w:r>
      <w:r w:rsidR="00907363" w:rsidRPr="00406D35">
        <w:rPr>
          <w:rFonts w:ascii="Times New Roman" w:hAnsi="Times New Roman"/>
          <w:snapToGrid w:val="0"/>
          <w:sz w:val="24"/>
        </w:rPr>
        <w:t> </w:t>
      </w:r>
      <w:r w:rsidR="00D05F43">
        <w:rPr>
          <w:rFonts w:ascii="Times New Roman" w:hAnsi="Times New Roman"/>
          <w:snapToGrid w:val="0"/>
          <w:sz w:val="24"/>
        </w:rPr>
        <w:t>ZD</w:t>
      </w:r>
      <w:r w:rsidR="00907363" w:rsidRPr="00406D35">
        <w:rPr>
          <w:rFonts w:ascii="Times New Roman" w:hAnsi="Times New Roman"/>
          <w:snapToGrid w:val="0"/>
          <w:sz w:val="24"/>
        </w:rPr>
        <w:t xml:space="preserve">, </w:t>
      </w:r>
      <w:r w:rsidR="00FC685B" w:rsidRPr="00406D35">
        <w:rPr>
          <w:rFonts w:ascii="Times New Roman" w:hAnsi="Times New Roman"/>
          <w:snapToGrid w:val="0"/>
          <w:sz w:val="24"/>
        </w:rPr>
        <w:t xml:space="preserve">se </w:t>
      </w:r>
      <w:r w:rsidR="00907363" w:rsidRPr="00406D35">
        <w:rPr>
          <w:rFonts w:ascii="Times New Roman" w:hAnsi="Times New Roman"/>
          <w:snapToGrid w:val="0"/>
          <w:sz w:val="24"/>
        </w:rPr>
        <w:t xml:space="preserve">nepovažuje za </w:t>
      </w:r>
      <w:r w:rsidRPr="00406D35">
        <w:rPr>
          <w:rFonts w:ascii="Times New Roman" w:hAnsi="Times New Roman"/>
          <w:snapToGrid w:val="0"/>
          <w:sz w:val="24"/>
        </w:rPr>
        <w:t>pod</w:t>
      </w:r>
      <w:r w:rsidR="00907363" w:rsidRPr="00406D35">
        <w:rPr>
          <w:rFonts w:ascii="Times New Roman" w:hAnsi="Times New Roman"/>
          <w:snapToGrid w:val="0"/>
          <w:sz w:val="24"/>
        </w:rPr>
        <w:t>a</w:t>
      </w:r>
      <w:r w:rsidRPr="00406D35">
        <w:rPr>
          <w:rFonts w:ascii="Times New Roman" w:hAnsi="Times New Roman"/>
          <w:snapToGrid w:val="0"/>
          <w:sz w:val="24"/>
        </w:rPr>
        <w:t>n</w:t>
      </w:r>
      <w:r w:rsidR="00907363" w:rsidRPr="00406D35">
        <w:rPr>
          <w:rFonts w:ascii="Times New Roman" w:hAnsi="Times New Roman"/>
          <w:snapToGrid w:val="0"/>
          <w:sz w:val="24"/>
        </w:rPr>
        <w:t xml:space="preserve">ou </w:t>
      </w:r>
      <w:r w:rsidR="008876E1" w:rsidRPr="00406D35">
        <w:rPr>
          <w:rFonts w:ascii="Times New Roman" w:hAnsi="Times New Roman"/>
          <w:snapToGrid w:val="0"/>
          <w:sz w:val="24"/>
        </w:rPr>
        <w:t>a </w:t>
      </w:r>
      <w:r w:rsidR="00907363" w:rsidRPr="00406D35">
        <w:rPr>
          <w:rFonts w:ascii="Times New Roman" w:hAnsi="Times New Roman"/>
          <w:snapToGrid w:val="0"/>
          <w:sz w:val="24"/>
        </w:rPr>
        <w:t xml:space="preserve"> </w:t>
      </w:r>
      <w:r w:rsidR="008876E1" w:rsidRPr="00406D35">
        <w:rPr>
          <w:rFonts w:ascii="Times New Roman" w:hAnsi="Times New Roman"/>
          <w:snapToGrid w:val="0"/>
          <w:sz w:val="24"/>
        </w:rPr>
        <w:t>v </w:t>
      </w:r>
      <w:r w:rsidR="00907363" w:rsidRPr="00406D35">
        <w:rPr>
          <w:rFonts w:ascii="Times New Roman" w:hAnsi="Times New Roman"/>
          <w:snapToGrid w:val="0"/>
          <w:sz w:val="24"/>
        </w:rPr>
        <w:t xml:space="preserve"> průběhu </w:t>
      </w:r>
      <w:r w:rsidR="00891442" w:rsidRPr="00406D35">
        <w:rPr>
          <w:rFonts w:ascii="Times New Roman" w:hAnsi="Times New Roman"/>
          <w:snapToGrid w:val="0"/>
          <w:sz w:val="24"/>
        </w:rPr>
        <w:t>výběrového</w:t>
      </w:r>
      <w:r w:rsidR="00907363" w:rsidRPr="00406D35">
        <w:rPr>
          <w:rFonts w:ascii="Times New Roman" w:hAnsi="Times New Roman"/>
          <w:snapToGrid w:val="0"/>
          <w:sz w:val="24"/>
        </w:rPr>
        <w:t xml:space="preserve"> řízení se </w:t>
      </w:r>
      <w:r w:rsidR="008876E1" w:rsidRPr="00406D35">
        <w:rPr>
          <w:rFonts w:ascii="Times New Roman" w:hAnsi="Times New Roman"/>
          <w:snapToGrid w:val="0"/>
          <w:sz w:val="24"/>
        </w:rPr>
        <w:t>k </w:t>
      </w:r>
      <w:r w:rsidR="00907363" w:rsidRPr="00406D35">
        <w:rPr>
          <w:rFonts w:ascii="Times New Roman" w:hAnsi="Times New Roman"/>
          <w:snapToGrid w:val="0"/>
          <w:sz w:val="24"/>
        </w:rPr>
        <w:t> ní nepřihlíží</w:t>
      </w:r>
      <w:r w:rsidR="00D55FC3" w:rsidRPr="00406D35">
        <w:rPr>
          <w:rFonts w:ascii="Times New Roman" w:hAnsi="Times New Roman"/>
          <w:snapToGrid w:val="0"/>
          <w:sz w:val="24"/>
        </w:rPr>
        <w:t>.</w:t>
      </w:r>
    </w:p>
    <w:p w14:paraId="4A897192" w14:textId="77777777" w:rsidR="00585B9A" w:rsidRDefault="00D55FC3" w:rsidP="00D239D8">
      <w:pPr>
        <w:pStyle w:val="Zkladntext"/>
        <w:keepLines/>
        <w:spacing w:line="240" w:lineRule="auto"/>
        <w:jc w:val="both"/>
        <w:rPr>
          <w:rFonts w:ascii="Times New Roman" w:hAnsi="Times New Roman"/>
          <w:sz w:val="24"/>
        </w:rPr>
      </w:pPr>
      <w:r w:rsidRPr="00406D35">
        <w:rPr>
          <w:rFonts w:ascii="Times New Roman" w:hAnsi="Times New Roman"/>
          <w:sz w:val="24"/>
        </w:rPr>
        <w:t xml:space="preserve">Kontaktní osobou </w:t>
      </w:r>
      <w:r w:rsidR="008876E1" w:rsidRPr="00406D35">
        <w:rPr>
          <w:rFonts w:ascii="Times New Roman" w:hAnsi="Times New Roman"/>
          <w:sz w:val="24"/>
        </w:rPr>
        <w:t>v </w:t>
      </w:r>
      <w:r w:rsidRPr="00406D35">
        <w:rPr>
          <w:rFonts w:ascii="Times New Roman" w:hAnsi="Times New Roman"/>
          <w:sz w:val="24"/>
        </w:rPr>
        <w:t xml:space="preserve">organizačních věcech </w:t>
      </w:r>
      <w:r w:rsidR="00046C6C" w:rsidRPr="00406D35">
        <w:rPr>
          <w:rFonts w:ascii="Times New Roman" w:hAnsi="Times New Roman"/>
          <w:sz w:val="24"/>
        </w:rPr>
        <w:t xml:space="preserve">souvisejících </w:t>
      </w:r>
      <w:r w:rsidR="008876E1" w:rsidRPr="00406D35">
        <w:rPr>
          <w:rFonts w:ascii="Times New Roman" w:hAnsi="Times New Roman"/>
          <w:sz w:val="24"/>
        </w:rPr>
        <w:t>s </w:t>
      </w:r>
      <w:r w:rsidR="00046C6C" w:rsidRPr="00406D35">
        <w:rPr>
          <w:rFonts w:ascii="Times New Roman" w:hAnsi="Times New Roman"/>
          <w:sz w:val="24"/>
        </w:rPr>
        <w:t>touto veřejnou zakázkou je</w:t>
      </w:r>
      <w:r w:rsidR="00585B9A">
        <w:rPr>
          <w:rFonts w:ascii="Times New Roman" w:hAnsi="Times New Roman"/>
          <w:sz w:val="24"/>
        </w:rPr>
        <w:t>:</w:t>
      </w:r>
    </w:p>
    <w:p w14:paraId="758670D3" w14:textId="05A60185" w:rsidR="00585B9A" w:rsidRDefault="005B0207" w:rsidP="00D239D8">
      <w:pPr>
        <w:pStyle w:val="Zkladntext"/>
        <w:keepLines/>
        <w:spacing w:line="240" w:lineRule="auto"/>
        <w:jc w:val="both"/>
        <w:rPr>
          <w:rFonts w:ascii="Times New Roman" w:hAnsi="Times New Roman"/>
          <w:sz w:val="24"/>
        </w:rPr>
      </w:pPr>
      <w:r w:rsidRPr="00406D35">
        <w:rPr>
          <w:rFonts w:ascii="Times New Roman" w:hAnsi="Times New Roman"/>
          <w:sz w:val="24"/>
        </w:rPr>
        <w:t>Mgr. Veronika Sedláčková</w:t>
      </w:r>
      <w:r w:rsidR="00585B9A">
        <w:rPr>
          <w:rFonts w:ascii="Times New Roman" w:hAnsi="Times New Roman"/>
          <w:sz w:val="24"/>
        </w:rPr>
        <w:t>,</w:t>
      </w:r>
    </w:p>
    <w:p w14:paraId="047AF9FC" w14:textId="77777777" w:rsidR="00585B9A" w:rsidRDefault="008876E1" w:rsidP="00D239D8">
      <w:pPr>
        <w:pStyle w:val="Zkladntext"/>
        <w:keepLines/>
        <w:spacing w:line="240" w:lineRule="auto"/>
        <w:jc w:val="both"/>
        <w:rPr>
          <w:rFonts w:ascii="Times New Roman" w:hAnsi="Times New Roman"/>
          <w:sz w:val="24"/>
        </w:rPr>
      </w:pPr>
      <w:r w:rsidRPr="00406D35">
        <w:rPr>
          <w:rFonts w:ascii="Times New Roman" w:hAnsi="Times New Roman"/>
          <w:sz w:val="24"/>
        </w:rPr>
        <w:t>e </w:t>
      </w:r>
      <w:r w:rsidR="00046C6C" w:rsidRPr="00406D35">
        <w:rPr>
          <w:rFonts w:ascii="Times New Roman" w:hAnsi="Times New Roman"/>
          <w:sz w:val="24"/>
        </w:rPr>
        <w:t xml:space="preserve">-mail: </w:t>
      </w:r>
      <w:r w:rsidR="005B0207" w:rsidRPr="00406D35">
        <w:rPr>
          <w:rFonts w:ascii="Times New Roman" w:hAnsi="Times New Roman"/>
          <w:sz w:val="24"/>
        </w:rPr>
        <w:t>veronika.sedlackova@</w:t>
      </w:r>
      <w:r w:rsidR="00046C6C" w:rsidRPr="00406D35">
        <w:rPr>
          <w:rFonts w:ascii="Times New Roman" w:hAnsi="Times New Roman"/>
          <w:sz w:val="24"/>
        </w:rPr>
        <w:t xml:space="preserve">ksslk.cz, </w:t>
      </w:r>
    </w:p>
    <w:p w14:paraId="59BBED78" w14:textId="759845A2" w:rsidR="00D55FC3" w:rsidRDefault="00046C6C" w:rsidP="00D239D8">
      <w:pPr>
        <w:pStyle w:val="Zkladntext"/>
        <w:keepLines/>
        <w:spacing w:line="240" w:lineRule="auto"/>
        <w:jc w:val="both"/>
        <w:rPr>
          <w:rFonts w:ascii="Times New Roman" w:hAnsi="Times New Roman"/>
          <w:sz w:val="24"/>
        </w:rPr>
      </w:pPr>
      <w:r w:rsidRPr="00406D35">
        <w:rPr>
          <w:rFonts w:ascii="Times New Roman" w:hAnsi="Times New Roman"/>
          <w:sz w:val="24"/>
        </w:rPr>
        <w:t>telefon: + 420 488 043</w:t>
      </w:r>
      <w:r w:rsidR="00585B9A">
        <w:rPr>
          <w:rFonts w:ascii="Times New Roman" w:hAnsi="Times New Roman"/>
          <w:sz w:val="24"/>
        </w:rPr>
        <w:t xml:space="preserve"> 272, </w:t>
      </w:r>
      <w:r w:rsidR="00585B9A" w:rsidRPr="00775ABC">
        <w:rPr>
          <w:rFonts w:ascii="Times New Roman" w:hAnsi="Times New Roman"/>
          <w:sz w:val="24"/>
          <w:szCs w:val="24"/>
        </w:rPr>
        <w:t>+420 725 691</w:t>
      </w:r>
      <w:r w:rsidR="00585B9A">
        <w:rPr>
          <w:rFonts w:ascii="Times New Roman" w:hAnsi="Times New Roman"/>
          <w:sz w:val="24"/>
          <w:szCs w:val="24"/>
        </w:rPr>
        <w:t> </w:t>
      </w:r>
      <w:r w:rsidR="00585B9A" w:rsidRPr="00775ABC">
        <w:rPr>
          <w:rFonts w:ascii="Times New Roman" w:hAnsi="Times New Roman"/>
          <w:sz w:val="24"/>
          <w:szCs w:val="24"/>
        </w:rPr>
        <w:t>346</w:t>
      </w:r>
      <w:r w:rsidR="00585B9A">
        <w:rPr>
          <w:rFonts w:ascii="Times New Roman" w:hAnsi="Times New Roman"/>
          <w:sz w:val="24"/>
          <w:szCs w:val="24"/>
        </w:rPr>
        <w:t>,</w:t>
      </w:r>
    </w:p>
    <w:p w14:paraId="3CDA0E6E" w14:textId="01315605" w:rsidR="00585B9A" w:rsidRPr="00406D35" w:rsidRDefault="00585B9A" w:rsidP="00D239D8">
      <w:pPr>
        <w:pStyle w:val="Zkladntext"/>
        <w:keepLines/>
        <w:spacing w:line="240" w:lineRule="auto"/>
        <w:jc w:val="both"/>
        <w:rPr>
          <w:rFonts w:ascii="Times New Roman" w:hAnsi="Times New Roman"/>
          <w:sz w:val="24"/>
        </w:rPr>
      </w:pPr>
      <w:r>
        <w:rPr>
          <w:rFonts w:ascii="Times New Roman" w:hAnsi="Times New Roman"/>
          <w:sz w:val="24"/>
        </w:rPr>
        <w:t xml:space="preserve">ID datové schránky: </w:t>
      </w:r>
      <w:r w:rsidRPr="00775ABC">
        <w:rPr>
          <w:rFonts w:ascii="Times New Roman" w:hAnsi="Times New Roman"/>
          <w:sz w:val="24"/>
          <w:szCs w:val="24"/>
        </w:rPr>
        <w:t>bdnkk7w.</w:t>
      </w:r>
    </w:p>
    <w:p w14:paraId="72CBCD65" w14:textId="5FE31FD3" w:rsidR="009231D6" w:rsidRPr="00406D35" w:rsidRDefault="009231D6"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Požadavky na </w:t>
      </w:r>
      <w:r w:rsidR="00221F78" w:rsidRPr="00406D35">
        <w:rPr>
          <w:rFonts w:ascii="Times New Roman" w:hAnsi="Times New Roman"/>
          <w:b/>
          <w:bCs/>
          <w:color w:val="000000"/>
          <w:sz w:val="28"/>
          <w:szCs w:val="24"/>
        </w:rPr>
        <w:t>prokázání splnění kvalifikace</w:t>
      </w:r>
    </w:p>
    <w:p w14:paraId="0F9382B9" w14:textId="7BB763F7" w:rsidR="00F62571" w:rsidRPr="00406D35" w:rsidRDefault="00F62571"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Zadavatel uvádí, že se rozhodl požadovat po účastníkovi prokázání splnění </w:t>
      </w:r>
      <w:r w:rsidR="00221F78" w:rsidRPr="00406D35">
        <w:rPr>
          <w:rFonts w:ascii="Times New Roman" w:hAnsi="Times New Roman"/>
          <w:sz w:val="24"/>
        </w:rPr>
        <w:t>kvalifikace</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xml:space="preserve"> rozsahu uvedeném níže </w:t>
      </w:r>
      <w:r w:rsidR="008876E1" w:rsidRPr="00406D35">
        <w:rPr>
          <w:rFonts w:ascii="Times New Roman" w:hAnsi="Times New Roman"/>
          <w:sz w:val="24"/>
        </w:rPr>
        <w:t>v </w:t>
      </w:r>
      <w:r w:rsidRPr="00406D35">
        <w:rPr>
          <w:rFonts w:ascii="Times New Roman" w:hAnsi="Times New Roman"/>
          <w:sz w:val="24"/>
        </w:rPr>
        <w:t xml:space="preserve"> této </w:t>
      </w:r>
      <w:r w:rsidR="00D05F43">
        <w:rPr>
          <w:rFonts w:ascii="Times New Roman" w:hAnsi="Times New Roman"/>
          <w:sz w:val="24"/>
        </w:rPr>
        <w:t>ZD</w:t>
      </w:r>
      <w:r w:rsidRPr="00406D35">
        <w:rPr>
          <w:rFonts w:ascii="Times New Roman" w:hAnsi="Times New Roman"/>
          <w:sz w:val="24"/>
        </w:rPr>
        <w:t xml:space="preserve">. </w:t>
      </w:r>
    </w:p>
    <w:p w14:paraId="1AE9BC8B" w14:textId="47B90F6E" w:rsidR="00360FF1" w:rsidRPr="00406D35" w:rsidRDefault="00A31C14" w:rsidP="00360FF1">
      <w:pPr>
        <w:pStyle w:val="text-nov"/>
        <w:spacing w:after="120"/>
        <w:rPr>
          <w:rFonts w:eastAsia="Calibri"/>
          <w:szCs w:val="22"/>
          <w:lang w:eastAsia="en-US"/>
        </w:rPr>
      </w:pPr>
      <w:r w:rsidRPr="00406D35">
        <w:rPr>
          <w:rFonts w:eastAsia="Calibri"/>
          <w:szCs w:val="22"/>
          <w:lang w:eastAsia="en-US"/>
        </w:rPr>
        <w:lastRenderedPageBreak/>
        <w:t xml:space="preserve">Účastník může analogicky dle ustanovení § 86 odst. </w:t>
      </w:r>
      <w:r w:rsidR="008876E1" w:rsidRPr="00406D35">
        <w:rPr>
          <w:rFonts w:eastAsia="Calibri"/>
          <w:szCs w:val="22"/>
          <w:lang w:eastAsia="en-US"/>
        </w:rPr>
        <w:t>2 </w:t>
      </w:r>
      <w:r w:rsidRPr="00406D35">
        <w:rPr>
          <w:rFonts w:eastAsia="Calibri"/>
          <w:szCs w:val="22"/>
          <w:lang w:eastAsia="en-US"/>
        </w:rPr>
        <w:t xml:space="preserve"> zákona splnění kvalifikačních předpokladů prokázat předložením čestného prohlášení nebo jednotného evropského osvědčení, </w:t>
      </w:r>
      <w:r w:rsidR="008876E1" w:rsidRPr="00406D35">
        <w:rPr>
          <w:rFonts w:eastAsia="Calibri"/>
          <w:szCs w:val="22"/>
          <w:lang w:eastAsia="en-US"/>
        </w:rPr>
        <w:t>z </w:t>
      </w:r>
      <w:r w:rsidRPr="00406D35">
        <w:rPr>
          <w:rFonts w:eastAsia="Calibri"/>
          <w:szCs w:val="22"/>
          <w:lang w:eastAsia="en-US"/>
        </w:rPr>
        <w:t xml:space="preserve"> jehož obsahu bude zřejmé, že dodavatel kvalifikační předpoklady požadované zadavatelem splňuje. </w:t>
      </w:r>
      <w:r w:rsidR="00360FF1" w:rsidRPr="00406D35">
        <w:rPr>
          <w:rFonts w:eastAsia="Calibri"/>
          <w:szCs w:val="22"/>
          <w:lang w:eastAsia="en-US"/>
        </w:rPr>
        <w:t xml:space="preserve"> Zadavatel pro tyto účely doporučuje využít vzor, který je přílohou </w:t>
      </w:r>
      <w:r w:rsidR="008876E1" w:rsidRPr="00406D35">
        <w:rPr>
          <w:rFonts w:eastAsia="Calibri"/>
          <w:szCs w:val="22"/>
          <w:lang w:eastAsia="en-US"/>
        </w:rPr>
        <w:t>č</w:t>
      </w:r>
      <w:r w:rsidR="00360FF1" w:rsidRPr="00406D35">
        <w:rPr>
          <w:rFonts w:eastAsia="Calibri"/>
          <w:szCs w:val="22"/>
          <w:lang w:eastAsia="en-US"/>
        </w:rPr>
        <w:t>. </w:t>
      </w:r>
      <w:r w:rsidR="008876E1" w:rsidRPr="00406D35">
        <w:rPr>
          <w:rFonts w:eastAsia="Calibri"/>
          <w:szCs w:val="22"/>
          <w:lang w:eastAsia="en-US"/>
        </w:rPr>
        <w:t>3 </w:t>
      </w:r>
      <w:r w:rsidR="00360FF1" w:rsidRPr="00406D35">
        <w:rPr>
          <w:rFonts w:eastAsia="Calibri"/>
          <w:szCs w:val="22"/>
          <w:lang w:eastAsia="en-US"/>
        </w:rPr>
        <w:t xml:space="preserve"> ZD.</w:t>
      </w:r>
    </w:p>
    <w:p w14:paraId="6DB4591A" w14:textId="247CDACD" w:rsidR="00585B9A" w:rsidRDefault="00585B9A" w:rsidP="00D239D8">
      <w:pPr>
        <w:autoSpaceDE w:val="0"/>
        <w:autoSpaceDN w:val="0"/>
        <w:adjustRightInd w:val="0"/>
        <w:spacing w:after="120" w:line="240" w:lineRule="auto"/>
        <w:jc w:val="both"/>
        <w:rPr>
          <w:rFonts w:ascii="Times New Roman" w:hAnsi="Times New Roman"/>
          <w:sz w:val="24"/>
        </w:rPr>
      </w:pPr>
      <w:r>
        <w:rPr>
          <w:rFonts w:ascii="Times New Roman" w:hAnsi="Times New Roman"/>
          <w:sz w:val="24"/>
        </w:rPr>
        <w:t xml:space="preserve">Veškeré doklady k prokázání kvalifikace je účastník v nabídce oprávněn předložit v prosté kopii (např. </w:t>
      </w:r>
      <w:proofErr w:type="spellStart"/>
      <w:r>
        <w:rPr>
          <w:rFonts w:ascii="Times New Roman" w:hAnsi="Times New Roman"/>
          <w:sz w:val="24"/>
        </w:rPr>
        <w:t>scan</w:t>
      </w:r>
      <w:proofErr w:type="spellEnd"/>
      <w:r>
        <w:rPr>
          <w:rFonts w:ascii="Times New Roman" w:hAnsi="Times New Roman"/>
          <w:sz w:val="24"/>
        </w:rPr>
        <w:t>).</w:t>
      </w:r>
    </w:p>
    <w:p w14:paraId="06DB5E5C" w14:textId="45CBE114" w:rsidR="00221F78" w:rsidRPr="00406D35" w:rsidRDefault="00221F78"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Před uzavřením smlouvy je vybraný dodavatel povinen předložit kopie dokladů </w:t>
      </w:r>
      <w:r w:rsidR="008876E1" w:rsidRPr="00406D35">
        <w:rPr>
          <w:rFonts w:ascii="Times New Roman" w:hAnsi="Times New Roman"/>
          <w:sz w:val="24"/>
        </w:rPr>
        <w:t>o </w:t>
      </w:r>
      <w:r w:rsidRPr="00406D35">
        <w:rPr>
          <w:rFonts w:ascii="Times New Roman" w:hAnsi="Times New Roman"/>
          <w:sz w:val="24"/>
        </w:rPr>
        <w:t xml:space="preserve"> kvalifikaci (pokud již nebyly v</w:t>
      </w:r>
      <w:r w:rsidR="008F2D9E" w:rsidRPr="00406D35">
        <w:rPr>
          <w:rFonts w:ascii="Times New Roman" w:hAnsi="Times New Roman"/>
          <w:sz w:val="24"/>
        </w:rPr>
        <w:t>e výběrovém</w:t>
      </w:r>
      <w:r w:rsidRPr="00406D35">
        <w:rPr>
          <w:rFonts w:ascii="Times New Roman" w:hAnsi="Times New Roman"/>
          <w:sz w:val="24"/>
        </w:rPr>
        <w:t xml:space="preserve"> řízení na veřejnou zakázku předloženy).</w:t>
      </w:r>
    </w:p>
    <w:p w14:paraId="035314F8" w14:textId="7A51B486" w:rsidR="009B1DCF" w:rsidRPr="00406D35" w:rsidRDefault="009B1DCF"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Zadavatel požaduje prokázání splnění následující kvalifikace:</w:t>
      </w:r>
    </w:p>
    <w:p w14:paraId="37F94DCA" w14:textId="3671D380" w:rsidR="009B1DCF" w:rsidRPr="00940B35" w:rsidRDefault="00940B35"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 xml:space="preserve"> </w:t>
      </w:r>
      <w:r w:rsidR="009B1DCF" w:rsidRPr="00940B35">
        <w:rPr>
          <w:rFonts w:ascii="Times New Roman" w:hAnsi="Times New Roman"/>
          <w:b/>
          <w:bCs/>
          <w:color w:val="000000"/>
          <w:sz w:val="26"/>
          <w:szCs w:val="26"/>
        </w:rPr>
        <w:t>Základní způsobilost</w:t>
      </w:r>
    </w:p>
    <w:p w14:paraId="722A2003" w14:textId="5373AC44" w:rsidR="009B1DCF" w:rsidRPr="00406D35" w:rsidRDefault="009B1DCF"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Zadavatel požaduje, aby účastníci </w:t>
      </w:r>
      <w:r w:rsidR="008876E1" w:rsidRPr="00406D35">
        <w:rPr>
          <w:rFonts w:ascii="Times New Roman" w:hAnsi="Times New Roman"/>
          <w:sz w:val="24"/>
        </w:rPr>
        <w:t>o </w:t>
      </w:r>
      <w:r w:rsidRPr="00406D35">
        <w:rPr>
          <w:rFonts w:ascii="Times New Roman" w:hAnsi="Times New Roman"/>
          <w:sz w:val="24"/>
        </w:rPr>
        <w:t xml:space="preserve"> veřejnou zakázku splňovali základní způsobilost ve smyslu §</w:t>
      </w:r>
      <w:r w:rsidR="008F2D9E" w:rsidRPr="00406D35">
        <w:rPr>
          <w:rFonts w:ascii="Times New Roman" w:hAnsi="Times New Roman"/>
          <w:sz w:val="24"/>
        </w:rPr>
        <w:t> </w:t>
      </w:r>
      <w:r w:rsidRPr="00406D35">
        <w:rPr>
          <w:rFonts w:ascii="Times New Roman" w:hAnsi="Times New Roman"/>
          <w:sz w:val="24"/>
        </w:rPr>
        <w:t>74</w:t>
      </w:r>
      <w:r w:rsidR="008F2D9E" w:rsidRPr="00406D35">
        <w:rPr>
          <w:rFonts w:ascii="Times New Roman" w:hAnsi="Times New Roman"/>
          <w:sz w:val="24"/>
        </w:rPr>
        <w:t> </w:t>
      </w:r>
      <w:r w:rsidRPr="00406D35">
        <w:rPr>
          <w:rFonts w:ascii="Times New Roman" w:hAnsi="Times New Roman"/>
          <w:sz w:val="24"/>
        </w:rPr>
        <w:t>ZZVZ.</w:t>
      </w:r>
    </w:p>
    <w:p w14:paraId="401CDB3B" w14:textId="2963754F" w:rsidR="009B1DCF" w:rsidRPr="00406D35" w:rsidRDefault="009B1DCF"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Splnění základní způsobilosti prokáže účastník </w:t>
      </w:r>
      <w:r w:rsidR="008876E1" w:rsidRPr="00406D35">
        <w:rPr>
          <w:rFonts w:ascii="Times New Roman" w:hAnsi="Times New Roman"/>
          <w:sz w:val="24"/>
        </w:rPr>
        <w:t>v </w:t>
      </w:r>
      <w:r w:rsidRPr="00406D35">
        <w:rPr>
          <w:rFonts w:ascii="Times New Roman" w:hAnsi="Times New Roman"/>
          <w:sz w:val="24"/>
        </w:rPr>
        <w:t xml:space="preserve"> nabídce předložením čestného prohlášení, jehož </w:t>
      </w:r>
      <w:r w:rsidR="005C7C1A" w:rsidRPr="00406D35">
        <w:rPr>
          <w:rFonts w:ascii="Times New Roman" w:hAnsi="Times New Roman"/>
          <w:sz w:val="24"/>
        </w:rPr>
        <w:t xml:space="preserve">doporučený </w:t>
      </w:r>
      <w:r w:rsidRPr="00406D35">
        <w:rPr>
          <w:rFonts w:ascii="Times New Roman" w:hAnsi="Times New Roman"/>
          <w:sz w:val="24"/>
        </w:rPr>
        <w:t xml:space="preserve">vzor je přílohou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3 </w:t>
      </w:r>
      <w:r w:rsidR="007B2961" w:rsidRPr="00406D35">
        <w:rPr>
          <w:rFonts w:ascii="Times New Roman" w:hAnsi="Times New Roman"/>
          <w:sz w:val="24"/>
        </w:rPr>
        <w:t xml:space="preserve"> </w:t>
      </w:r>
      <w:r w:rsidRPr="00406D35">
        <w:rPr>
          <w:rFonts w:ascii="Times New Roman" w:hAnsi="Times New Roman"/>
          <w:sz w:val="24"/>
        </w:rPr>
        <w:t>ZD (</w:t>
      </w:r>
      <w:r w:rsidR="008F2D9E" w:rsidRPr="00406D35">
        <w:rPr>
          <w:rFonts w:ascii="Times New Roman" w:hAnsi="Times New Roman"/>
          <w:sz w:val="24"/>
        </w:rPr>
        <w:t>z</w:t>
      </w:r>
      <w:r w:rsidRPr="00406D35">
        <w:rPr>
          <w:rFonts w:ascii="Times New Roman" w:hAnsi="Times New Roman"/>
          <w:sz w:val="24"/>
        </w:rPr>
        <w:t xml:space="preserve">adavatel připouští prokázání splnění </w:t>
      </w:r>
      <w:r w:rsidR="00CE3A33" w:rsidRPr="00406D35">
        <w:rPr>
          <w:rFonts w:ascii="Times New Roman" w:hAnsi="Times New Roman"/>
          <w:sz w:val="24"/>
        </w:rPr>
        <w:t>základní způsobilosti</w:t>
      </w:r>
      <w:r w:rsidRPr="00406D35">
        <w:rPr>
          <w:rFonts w:ascii="Times New Roman" w:hAnsi="Times New Roman"/>
          <w:sz w:val="24"/>
        </w:rPr>
        <w:t xml:space="preserve"> </w:t>
      </w:r>
      <w:r w:rsidR="008876E1" w:rsidRPr="00406D35">
        <w:rPr>
          <w:rFonts w:ascii="Times New Roman" w:hAnsi="Times New Roman"/>
          <w:sz w:val="24"/>
        </w:rPr>
        <w:t>i </w:t>
      </w:r>
      <w:r w:rsidR="003C48DA" w:rsidRPr="00406D35">
        <w:rPr>
          <w:rFonts w:ascii="Times New Roman" w:hAnsi="Times New Roman"/>
          <w:sz w:val="24"/>
        </w:rPr>
        <w:t> </w:t>
      </w:r>
      <w:r w:rsidRPr="00406D35">
        <w:rPr>
          <w:rFonts w:ascii="Times New Roman" w:hAnsi="Times New Roman"/>
          <w:sz w:val="24"/>
        </w:rPr>
        <w:t xml:space="preserve">způsobem dle § 75 odst. </w:t>
      </w:r>
      <w:r w:rsidR="008876E1" w:rsidRPr="00406D35">
        <w:rPr>
          <w:rFonts w:ascii="Times New Roman" w:hAnsi="Times New Roman"/>
          <w:sz w:val="24"/>
        </w:rPr>
        <w:t>1 </w:t>
      </w:r>
      <w:r w:rsidRPr="00406D35">
        <w:rPr>
          <w:rFonts w:ascii="Times New Roman" w:hAnsi="Times New Roman"/>
          <w:sz w:val="24"/>
        </w:rPr>
        <w:t xml:space="preserve"> ZZVZ).</w:t>
      </w:r>
    </w:p>
    <w:p w14:paraId="015B0E1E" w14:textId="77777777" w:rsidR="009B1DCF" w:rsidRPr="00940B35" w:rsidRDefault="009B1DCF"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Profesní způsobilost</w:t>
      </w:r>
    </w:p>
    <w:p w14:paraId="1D3936B2" w14:textId="5210AB11" w:rsidR="009B1DCF" w:rsidRPr="00406D35" w:rsidRDefault="009B1DCF"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Zadavatel požaduje, aby účastníci </w:t>
      </w:r>
      <w:r w:rsidR="008876E1" w:rsidRPr="00406D35">
        <w:rPr>
          <w:rFonts w:ascii="Times New Roman" w:hAnsi="Times New Roman"/>
          <w:sz w:val="24"/>
        </w:rPr>
        <w:t>o </w:t>
      </w:r>
      <w:r w:rsidRPr="00406D35">
        <w:rPr>
          <w:rFonts w:ascii="Times New Roman" w:hAnsi="Times New Roman"/>
          <w:sz w:val="24"/>
        </w:rPr>
        <w:t xml:space="preserve"> veřejnou zakázku splňovali profesní způsobilost </w:t>
      </w:r>
      <w:r w:rsidR="00064F35" w:rsidRPr="00406D35">
        <w:rPr>
          <w:rFonts w:ascii="Times New Roman" w:hAnsi="Times New Roman"/>
          <w:sz w:val="24"/>
        </w:rPr>
        <w:t>analogicky dle</w:t>
      </w:r>
      <w:r w:rsidRPr="00406D35">
        <w:rPr>
          <w:rFonts w:ascii="Times New Roman" w:hAnsi="Times New Roman"/>
          <w:sz w:val="24"/>
        </w:rPr>
        <w:t xml:space="preserve"> § 77 odst. </w:t>
      </w:r>
      <w:r w:rsidR="008876E1" w:rsidRPr="00406D35">
        <w:rPr>
          <w:rFonts w:ascii="Times New Roman" w:hAnsi="Times New Roman"/>
          <w:sz w:val="24"/>
        </w:rPr>
        <w:t>1 </w:t>
      </w:r>
      <w:r w:rsidRPr="00406D35">
        <w:rPr>
          <w:rFonts w:ascii="Times New Roman" w:hAnsi="Times New Roman"/>
          <w:sz w:val="24"/>
        </w:rPr>
        <w:t xml:space="preserve"> </w:t>
      </w:r>
      <w:r w:rsidR="008876E1" w:rsidRPr="00406D35">
        <w:rPr>
          <w:rFonts w:ascii="Times New Roman" w:hAnsi="Times New Roman"/>
          <w:sz w:val="24"/>
        </w:rPr>
        <w:t>a </w:t>
      </w:r>
      <w:r w:rsidRPr="00406D35">
        <w:rPr>
          <w:rFonts w:ascii="Times New Roman" w:hAnsi="Times New Roman"/>
          <w:sz w:val="24"/>
        </w:rPr>
        <w:t xml:space="preserve"> odst. </w:t>
      </w:r>
      <w:r w:rsidR="008876E1" w:rsidRPr="00406D35">
        <w:rPr>
          <w:rFonts w:ascii="Times New Roman" w:hAnsi="Times New Roman"/>
          <w:sz w:val="24"/>
        </w:rPr>
        <w:t>2 </w:t>
      </w:r>
      <w:r w:rsidRPr="00406D35">
        <w:rPr>
          <w:rFonts w:ascii="Times New Roman" w:hAnsi="Times New Roman"/>
          <w:sz w:val="24"/>
        </w:rPr>
        <w:t xml:space="preserve"> písm. </w:t>
      </w:r>
      <w:r w:rsidR="008876E1" w:rsidRPr="00406D35">
        <w:rPr>
          <w:rFonts w:ascii="Times New Roman" w:hAnsi="Times New Roman"/>
          <w:sz w:val="24"/>
        </w:rPr>
        <w:t>a</w:t>
      </w:r>
      <w:r w:rsidRPr="00406D35">
        <w:rPr>
          <w:rFonts w:ascii="Times New Roman" w:hAnsi="Times New Roman"/>
          <w:sz w:val="24"/>
        </w:rPr>
        <w:t xml:space="preserve">) </w:t>
      </w:r>
      <w:r w:rsidR="008876E1" w:rsidRPr="00406D35">
        <w:rPr>
          <w:rFonts w:ascii="Times New Roman" w:hAnsi="Times New Roman"/>
          <w:sz w:val="24"/>
        </w:rPr>
        <w:t>a </w:t>
      </w:r>
      <w:r w:rsidRPr="00406D35">
        <w:rPr>
          <w:rFonts w:ascii="Times New Roman" w:hAnsi="Times New Roman"/>
          <w:sz w:val="24"/>
        </w:rPr>
        <w:t xml:space="preserve"> </w:t>
      </w:r>
      <w:r w:rsidR="008876E1" w:rsidRPr="00406D35">
        <w:rPr>
          <w:rFonts w:ascii="Times New Roman" w:hAnsi="Times New Roman"/>
          <w:sz w:val="24"/>
        </w:rPr>
        <w:t>c</w:t>
      </w:r>
      <w:r w:rsidRPr="00406D35">
        <w:rPr>
          <w:rFonts w:ascii="Times New Roman" w:hAnsi="Times New Roman"/>
          <w:sz w:val="24"/>
        </w:rPr>
        <w:t>) ZZVZ.</w:t>
      </w:r>
    </w:p>
    <w:p w14:paraId="36F3FB12" w14:textId="582BA783" w:rsidR="009B1DCF" w:rsidRPr="00406D35" w:rsidRDefault="00456E0A"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Účastník splňuje profesní způsobilost:</w:t>
      </w:r>
    </w:p>
    <w:p w14:paraId="48F3AD8E" w14:textId="063F88A7" w:rsidR="009B1DCF" w:rsidRPr="00406D35" w:rsidRDefault="009B1DCF" w:rsidP="00D239D8">
      <w:pPr>
        <w:numPr>
          <w:ilvl w:val="0"/>
          <w:numId w:val="21"/>
        </w:num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výpis</w:t>
      </w:r>
      <w:r w:rsidR="00F80478" w:rsidRPr="00406D35">
        <w:rPr>
          <w:rFonts w:ascii="Times New Roman" w:hAnsi="Times New Roman"/>
          <w:sz w:val="24"/>
        </w:rPr>
        <w:t>em</w:t>
      </w:r>
      <w:r w:rsidRPr="00406D35">
        <w:rPr>
          <w:rFonts w:ascii="Times New Roman" w:hAnsi="Times New Roman"/>
          <w:sz w:val="24"/>
        </w:rPr>
        <w:t xml:space="preserve"> </w:t>
      </w:r>
      <w:r w:rsidR="008876E1" w:rsidRPr="00406D35">
        <w:rPr>
          <w:rFonts w:ascii="Times New Roman" w:hAnsi="Times New Roman"/>
          <w:sz w:val="24"/>
        </w:rPr>
        <w:t>z </w:t>
      </w:r>
      <w:r w:rsidRPr="00406D35">
        <w:rPr>
          <w:rFonts w:ascii="Times New Roman" w:hAnsi="Times New Roman"/>
          <w:sz w:val="24"/>
        </w:rPr>
        <w:t xml:space="preserve"> obchodního rejstříku nebo jiné obdobné evidence, pokud právní předpis zápis do takové evidence vyžaduje; </w:t>
      </w:r>
    </w:p>
    <w:p w14:paraId="4755F1CF" w14:textId="379F8944" w:rsidR="009B1DCF" w:rsidRPr="00406D35" w:rsidRDefault="009B1DCF" w:rsidP="00D239D8">
      <w:pPr>
        <w:numPr>
          <w:ilvl w:val="0"/>
          <w:numId w:val="21"/>
        </w:num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doklad</w:t>
      </w:r>
      <w:r w:rsidR="006D677C" w:rsidRPr="00406D35">
        <w:rPr>
          <w:rFonts w:ascii="Times New Roman" w:hAnsi="Times New Roman"/>
          <w:sz w:val="24"/>
        </w:rPr>
        <w:t>em</w:t>
      </w:r>
      <w:r w:rsidRPr="00406D35">
        <w:rPr>
          <w:rFonts w:ascii="Times New Roman" w:hAnsi="Times New Roman"/>
          <w:sz w:val="24"/>
        </w:rPr>
        <w:t xml:space="preserve"> </w:t>
      </w:r>
      <w:r w:rsidR="008876E1" w:rsidRPr="00406D35">
        <w:rPr>
          <w:rFonts w:ascii="Times New Roman" w:hAnsi="Times New Roman"/>
          <w:sz w:val="24"/>
        </w:rPr>
        <w:t>o </w:t>
      </w:r>
      <w:r w:rsidRPr="00406D35">
        <w:rPr>
          <w:rFonts w:ascii="Times New Roman" w:hAnsi="Times New Roman"/>
          <w:sz w:val="24"/>
        </w:rPr>
        <w:t xml:space="preserve"> oprávnění podnik</w:t>
      </w:r>
      <w:r w:rsidR="006D677C" w:rsidRPr="00406D35">
        <w:rPr>
          <w:rFonts w:ascii="Times New Roman" w:hAnsi="Times New Roman"/>
          <w:sz w:val="24"/>
        </w:rPr>
        <w:t>at</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xml:space="preserve"> rozsahu odpovídajícímu předmětu </w:t>
      </w:r>
      <w:r w:rsidR="00C31DD6" w:rsidRPr="00406D35">
        <w:rPr>
          <w:rFonts w:ascii="Times New Roman" w:hAnsi="Times New Roman"/>
          <w:sz w:val="24"/>
        </w:rPr>
        <w:t>v</w:t>
      </w:r>
      <w:r w:rsidRPr="00406D35">
        <w:rPr>
          <w:rFonts w:ascii="Times New Roman" w:hAnsi="Times New Roman"/>
          <w:sz w:val="24"/>
        </w:rPr>
        <w:t xml:space="preserve">eřejné zakázky, pokud jiné právní předpisy takové oprávnění vyžadují, </w:t>
      </w:r>
      <w:r w:rsidR="008876E1" w:rsidRPr="00406D35">
        <w:rPr>
          <w:rFonts w:ascii="Times New Roman" w:hAnsi="Times New Roman"/>
          <w:sz w:val="24"/>
        </w:rPr>
        <w:t>a </w:t>
      </w:r>
      <w:r w:rsidRPr="00406D35">
        <w:rPr>
          <w:rFonts w:ascii="Times New Roman" w:hAnsi="Times New Roman"/>
          <w:sz w:val="24"/>
        </w:rPr>
        <w:t xml:space="preserve"> sice:</w:t>
      </w:r>
    </w:p>
    <w:p w14:paraId="472A6824" w14:textId="6CA6BCA5" w:rsidR="009B1DCF" w:rsidRPr="00406D35" w:rsidRDefault="009B1DCF" w:rsidP="00D239D8">
      <w:pPr>
        <w:numPr>
          <w:ilvl w:val="0"/>
          <w:numId w:val="22"/>
        </w:num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živnostenské oprávnění „</w:t>
      </w:r>
      <w:r w:rsidRPr="00406D35">
        <w:rPr>
          <w:rFonts w:ascii="Times New Roman" w:hAnsi="Times New Roman"/>
          <w:i/>
          <w:sz w:val="24"/>
        </w:rPr>
        <w:t>P</w:t>
      </w:r>
      <w:r w:rsidR="00C31DD6" w:rsidRPr="00406D35">
        <w:rPr>
          <w:rFonts w:ascii="Times New Roman" w:hAnsi="Times New Roman"/>
          <w:i/>
          <w:sz w:val="24"/>
        </w:rPr>
        <w:t>rojektová činnost ve výstavbě</w:t>
      </w:r>
      <w:r w:rsidRPr="00406D35">
        <w:rPr>
          <w:rFonts w:ascii="Times New Roman" w:hAnsi="Times New Roman"/>
          <w:sz w:val="24"/>
        </w:rPr>
        <w:t>“</w:t>
      </w:r>
      <w:r w:rsidR="00485904" w:rsidRPr="00406D35">
        <w:rPr>
          <w:rFonts w:ascii="Times New Roman" w:hAnsi="Times New Roman"/>
          <w:sz w:val="24"/>
        </w:rPr>
        <w:t xml:space="preserve">; </w:t>
      </w:r>
    </w:p>
    <w:p w14:paraId="40EA1408" w14:textId="647F89CF" w:rsidR="009B1DCF" w:rsidRPr="00406D35" w:rsidRDefault="009B1DCF" w:rsidP="00D239D8">
      <w:pPr>
        <w:numPr>
          <w:ilvl w:val="0"/>
          <w:numId w:val="21"/>
        </w:num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doklad</w:t>
      </w:r>
      <w:r w:rsidR="006D677C" w:rsidRPr="00406D35">
        <w:rPr>
          <w:rFonts w:ascii="Times New Roman" w:hAnsi="Times New Roman"/>
          <w:sz w:val="24"/>
        </w:rPr>
        <w:t>em</w:t>
      </w:r>
      <w:r w:rsidRPr="00406D35">
        <w:rPr>
          <w:rFonts w:ascii="Times New Roman" w:hAnsi="Times New Roman"/>
          <w:sz w:val="24"/>
        </w:rPr>
        <w:t xml:space="preserve"> </w:t>
      </w:r>
      <w:r w:rsidR="008876E1" w:rsidRPr="00406D35">
        <w:rPr>
          <w:rFonts w:ascii="Times New Roman" w:hAnsi="Times New Roman"/>
          <w:sz w:val="24"/>
        </w:rPr>
        <w:t>o </w:t>
      </w:r>
      <w:r w:rsidRPr="00406D35">
        <w:rPr>
          <w:rFonts w:ascii="Times New Roman" w:hAnsi="Times New Roman"/>
          <w:sz w:val="24"/>
        </w:rPr>
        <w:t xml:space="preserve"> tom, že je odborně způsobilý nebo disponuje osobou, jejímž prostřednictvím odbornou způsobilost zabezpečuje, </w:t>
      </w:r>
      <w:r w:rsidR="008876E1" w:rsidRPr="00406D35">
        <w:rPr>
          <w:rFonts w:ascii="Times New Roman" w:hAnsi="Times New Roman"/>
          <w:sz w:val="24"/>
        </w:rPr>
        <w:t>a </w:t>
      </w:r>
      <w:r w:rsidRPr="00406D35">
        <w:rPr>
          <w:rFonts w:ascii="Times New Roman" w:hAnsi="Times New Roman"/>
          <w:sz w:val="24"/>
        </w:rPr>
        <w:t xml:space="preserve"> to konkrétně osvědčení </w:t>
      </w:r>
      <w:r w:rsidR="008876E1" w:rsidRPr="00406D35">
        <w:rPr>
          <w:rFonts w:ascii="Times New Roman" w:hAnsi="Times New Roman"/>
          <w:sz w:val="24"/>
        </w:rPr>
        <w:t>o </w:t>
      </w:r>
      <w:r w:rsidRPr="00406D35">
        <w:rPr>
          <w:rFonts w:ascii="Times New Roman" w:hAnsi="Times New Roman"/>
          <w:sz w:val="24"/>
        </w:rPr>
        <w:t xml:space="preserve"> autorizaci dle zákona </w:t>
      </w:r>
      <w:r w:rsidR="008876E1" w:rsidRPr="00406D35">
        <w:rPr>
          <w:rFonts w:ascii="Times New Roman" w:hAnsi="Times New Roman"/>
          <w:sz w:val="24"/>
        </w:rPr>
        <w:t>č</w:t>
      </w:r>
      <w:r w:rsidRPr="00406D35">
        <w:rPr>
          <w:rFonts w:ascii="Times New Roman" w:hAnsi="Times New Roman"/>
          <w:sz w:val="24"/>
        </w:rPr>
        <w:t>.</w:t>
      </w:r>
      <w:r w:rsidR="00CE3A33" w:rsidRPr="00406D35">
        <w:rPr>
          <w:rFonts w:ascii="Times New Roman" w:hAnsi="Times New Roman"/>
          <w:sz w:val="24"/>
        </w:rPr>
        <w:t> </w:t>
      </w:r>
      <w:r w:rsidRPr="00406D35">
        <w:rPr>
          <w:rFonts w:ascii="Times New Roman" w:hAnsi="Times New Roman"/>
          <w:sz w:val="24"/>
        </w:rPr>
        <w:t>360/1992 Sb.,</w:t>
      </w:r>
      <w:r w:rsidR="00F75EA9" w:rsidRPr="00406D35">
        <w:rPr>
          <w:rFonts w:ascii="Times New Roman" w:hAnsi="Times New Roman"/>
          <w:sz w:val="24"/>
        </w:rPr>
        <w:t xml:space="preserve"> </w:t>
      </w:r>
      <w:r w:rsidR="008876E1" w:rsidRPr="00406D35">
        <w:rPr>
          <w:rFonts w:ascii="Times New Roman" w:hAnsi="Times New Roman"/>
          <w:sz w:val="24"/>
        </w:rPr>
        <w:t>o </w:t>
      </w:r>
      <w:r w:rsidR="00F75EA9" w:rsidRPr="00406D35">
        <w:rPr>
          <w:rFonts w:ascii="Times New Roman" w:hAnsi="Times New Roman"/>
          <w:sz w:val="24"/>
        </w:rPr>
        <w:t xml:space="preserve"> výkonu povolání autorizovaných architektů </w:t>
      </w:r>
      <w:r w:rsidR="008876E1" w:rsidRPr="00406D35">
        <w:rPr>
          <w:rFonts w:ascii="Times New Roman" w:hAnsi="Times New Roman"/>
          <w:sz w:val="24"/>
        </w:rPr>
        <w:t>a </w:t>
      </w:r>
      <w:r w:rsidR="00F75EA9" w:rsidRPr="00406D35">
        <w:rPr>
          <w:rFonts w:ascii="Times New Roman" w:hAnsi="Times New Roman"/>
          <w:sz w:val="24"/>
        </w:rPr>
        <w:t xml:space="preserve"> </w:t>
      </w:r>
      <w:r w:rsidR="008876E1" w:rsidRPr="00406D35">
        <w:rPr>
          <w:rFonts w:ascii="Times New Roman" w:hAnsi="Times New Roman"/>
          <w:sz w:val="24"/>
        </w:rPr>
        <w:t>o </w:t>
      </w:r>
      <w:r w:rsidR="00F75EA9" w:rsidRPr="00406D35">
        <w:rPr>
          <w:rFonts w:ascii="Times New Roman" w:hAnsi="Times New Roman"/>
          <w:sz w:val="24"/>
        </w:rPr>
        <w:t xml:space="preserve"> výkonu autorizovaných inženýrů </w:t>
      </w:r>
      <w:r w:rsidR="008876E1" w:rsidRPr="00406D35">
        <w:rPr>
          <w:rFonts w:ascii="Times New Roman" w:hAnsi="Times New Roman"/>
          <w:sz w:val="24"/>
        </w:rPr>
        <w:t>a </w:t>
      </w:r>
      <w:r w:rsidR="00F75EA9" w:rsidRPr="00406D35">
        <w:rPr>
          <w:rFonts w:ascii="Times New Roman" w:hAnsi="Times New Roman"/>
          <w:sz w:val="24"/>
        </w:rPr>
        <w:t xml:space="preserve"> techniků činných ve výstavbě,</w:t>
      </w:r>
      <w:r w:rsidRPr="00406D35">
        <w:rPr>
          <w:rFonts w:ascii="Times New Roman" w:hAnsi="Times New Roman"/>
          <w:sz w:val="24"/>
        </w:rPr>
        <w:t xml:space="preserve"> ve znění pozdějších předpisů, </w:t>
      </w:r>
      <w:r w:rsidR="008876E1" w:rsidRPr="00406D35">
        <w:rPr>
          <w:rFonts w:ascii="Times New Roman" w:hAnsi="Times New Roman"/>
          <w:sz w:val="24"/>
        </w:rPr>
        <w:t>a </w:t>
      </w:r>
      <w:r w:rsidRPr="00406D35">
        <w:rPr>
          <w:rFonts w:ascii="Times New Roman" w:hAnsi="Times New Roman"/>
          <w:sz w:val="24"/>
        </w:rPr>
        <w:t xml:space="preserve"> sice:</w:t>
      </w:r>
    </w:p>
    <w:p w14:paraId="219E12EF" w14:textId="77777777" w:rsidR="00F75889" w:rsidRPr="006222F0" w:rsidRDefault="00F75889" w:rsidP="00F75889">
      <w:pPr>
        <w:pStyle w:val="Odstavecseseznamem"/>
        <w:numPr>
          <w:ilvl w:val="0"/>
          <w:numId w:val="21"/>
        </w:numPr>
        <w:autoSpaceDE w:val="0"/>
        <w:autoSpaceDN w:val="0"/>
        <w:adjustRightInd w:val="0"/>
        <w:spacing w:after="120" w:line="240" w:lineRule="auto"/>
        <w:jc w:val="both"/>
        <w:rPr>
          <w:rFonts w:ascii="Times New Roman" w:hAnsi="Times New Roman"/>
          <w:sz w:val="24"/>
        </w:rPr>
      </w:pPr>
      <w:bookmarkStart w:id="9" w:name="_Hlk505330901"/>
      <w:r w:rsidRPr="006222F0">
        <w:rPr>
          <w:rFonts w:ascii="Times New Roman" w:hAnsi="Times New Roman"/>
          <w:sz w:val="24"/>
        </w:rPr>
        <w:t xml:space="preserve">osvědčení </w:t>
      </w:r>
      <w:r w:rsidRPr="006222F0">
        <w:rPr>
          <w:rFonts w:ascii="Times New Roman" w:hAnsi="Times New Roman"/>
          <w:bCs/>
          <w:sz w:val="24"/>
        </w:rPr>
        <w:t xml:space="preserve">autorizovaného inženýra pro </w:t>
      </w:r>
      <w:r w:rsidRPr="006222F0">
        <w:rPr>
          <w:rFonts w:ascii="Times New Roman" w:hAnsi="Times New Roman"/>
          <w:bCs/>
          <w:sz w:val="24"/>
          <w:u w:val="single"/>
        </w:rPr>
        <w:t>obor dopravní stavby</w:t>
      </w:r>
      <w:r w:rsidRPr="006222F0">
        <w:rPr>
          <w:rFonts w:ascii="Times New Roman" w:hAnsi="Times New Roman"/>
          <w:bCs/>
          <w:sz w:val="24"/>
        </w:rPr>
        <w:t xml:space="preserve"> nebo technika </w:t>
      </w:r>
      <w:r w:rsidRPr="006222F0">
        <w:rPr>
          <w:rFonts w:ascii="Times New Roman" w:hAnsi="Times New Roman"/>
          <w:bCs/>
          <w:sz w:val="24"/>
          <w:u w:val="single"/>
        </w:rPr>
        <w:t>pro obor dopravní stavby, nekolejová doprava</w:t>
      </w:r>
      <w:r w:rsidRPr="006222F0">
        <w:rPr>
          <w:rFonts w:ascii="Times New Roman" w:hAnsi="Times New Roman"/>
          <w:bCs/>
          <w:sz w:val="24"/>
        </w:rPr>
        <w:t xml:space="preserve"> a autorizovaného inženýra nebo autorizovaného technika </w:t>
      </w:r>
      <w:r w:rsidRPr="006222F0">
        <w:rPr>
          <w:rFonts w:ascii="Times New Roman" w:hAnsi="Times New Roman"/>
          <w:bCs/>
          <w:sz w:val="24"/>
          <w:u w:val="single"/>
        </w:rPr>
        <w:t xml:space="preserve">pro obor </w:t>
      </w:r>
      <w:r w:rsidRPr="006222F0">
        <w:rPr>
          <w:rFonts w:ascii="Times New Roman" w:hAnsi="Times New Roman"/>
          <w:sz w:val="24"/>
          <w:u w:val="single"/>
        </w:rPr>
        <w:t>mosty a inženýrské konstrukce</w:t>
      </w:r>
      <w:r w:rsidRPr="006222F0">
        <w:rPr>
          <w:rFonts w:ascii="Times New Roman" w:hAnsi="Times New Roman"/>
          <w:sz w:val="24"/>
        </w:rPr>
        <w:t xml:space="preserve"> (zadavatel upozorňuje, že je-li prokazováno jinou osobou než účastníkem, či zaměstnancem účastníka, je taková osoba jinou osobou ve smyslu § 83 zákona).</w:t>
      </w:r>
    </w:p>
    <w:bookmarkEnd w:id="9"/>
    <w:p w14:paraId="484931E4" w14:textId="77777777" w:rsidR="00F75889" w:rsidRPr="006222F0" w:rsidRDefault="00F75889" w:rsidP="00F75889">
      <w:pPr>
        <w:autoSpaceDE w:val="0"/>
        <w:autoSpaceDN w:val="0"/>
        <w:adjustRightInd w:val="0"/>
        <w:spacing w:after="120" w:line="240" w:lineRule="auto"/>
        <w:jc w:val="both"/>
        <w:rPr>
          <w:rFonts w:ascii="Times New Roman" w:hAnsi="Times New Roman"/>
          <w:sz w:val="24"/>
        </w:rPr>
      </w:pPr>
      <w:r w:rsidRPr="006222F0">
        <w:rPr>
          <w:rFonts w:ascii="Times New Roman" w:hAnsi="Times New Roman"/>
          <w:sz w:val="24"/>
        </w:rPr>
        <w:t xml:space="preserve">Zadavatel upozorňuje, že mohou být oba obory autorizace zabezpečeny jednou osobou. </w:t>
      </w:r>
    </w:p>
    <w:p w14:paraId="3404CD87" w14:textId="3B0BDFB8" w:rsidR="005C7C1A" w:rsidRDefault="00F75889" w:rsidP="00F75889">
      <w:pPr>
        <w:autoSpaceDE w:val="0"/>
        <w:autoSpaceDN w:val="0"/>
        <w:adjustRightInd w:val="0"/>
        <w:spacing w:after="120" w:line="240" w:lineRule="auto"/>
        <w:jc w:val="both"/>
        <w:rPr>
          <w:rFonts w:ascii="Times New Roman" w:hAnsi="Times New Roman"/>
          <w:sz w:val="24"/>
        </w:rPr>
      </w:pPr>
      <w:r w:rsidRPr="006222F0">
        <w:rPr>
          <w:rFonts w:ascii="Times New Roman" w:hAnsi="Times New Roman"/>
          <w:sz w:val="24"/>
        </w:rPr>
        <w:t>Zadavatel doporučuje využít čestné prohlášení dle vzoru, který je přílohou č. 3 ZD.</w:t>
      </w:r>
    </w:p>
    <w:p w14:paraId="09D02E71" w14:textId="77777777" w:rsidR="00A30FDE" w:rsidRPr="00A30FDE" w:rsidRDefault="00A30FDE" w:rsidP="00A30FDE">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A30FDE">
        <w:rPr>
          <w:rFonts w:ascii="Times New Roman" w:hAnsi="Times New Roman"/>
          <w:b/>
          <w:bCs/>
          <w:color w:val="000000"/>
          <w:sz w:val="26"/>
          <w:szCs w:val="26"/>
        </w:rPr>
        <w:t>Technická kvalifikace - seznam významných služeb</w:t>
      </w:r>
    </w:p>
    <w:p w14:paraId="1292620C" w14:textId="77777777" w:rsidR="00A30FDE" w:rsidRPr="006222F0" w:rsidRDefault="00A30FDE" w:rsidP="00A30FDE">
      <w:pPr>
        <w:pStyle w:val="text-nov"/>
        <w:keepNext/>
        <w:spacing w:before="240" w:after="120"/>
        <w:rPr>
          <w:szCs w:val="22"/>
          <w:u w:val="single"/>
        </w:rPr>
      </w:pPr>
      <w:r w:rsidRPr="006222F0">
        <w:rPr>
          <w:szCs w:val="22"/>
          <w:u w:val="single"/>
        </w:rPr>
        <w:t>Požadavky:</w:t>
      </w:r>
    </w:p>
    <w:p w14:paraId="14C8144B" w14:textId="5E5D060A" w:rsidR="00A30FDE" w:rsidRPr="006222F0" w:rsidRDefault="00A30FDE" w:rsidP="00A30FDE">
      <w:pPr>
        <w:spacing w:after="120" w:line="240" w:lineRule="auto"/>
        <w:jc w:val="both"/>
        <w:rPr>
          <w:rFonts w:ascii="Times New Roman" w:hAnsi="Times New Roman"/>
          <w:sz w:val="24"/>
        </w:rPr>
      </w:pPr>
      <w:r>
        <w:rPr>
          <w:rFonts w:ascii="Times New Roman" w:hAnsi="Times New Roman"/>
          <w:sz w:val="24"/>
        </w:rPr>
        <w:t xml:space="preserve">Zadavatel požaduje, aby </w:t>
      </w:r>
      <w:r w:rsidRPr="00A30FDE">
        <w:rPr>
          <w:rFonts w:ascii="Times New Roman" w:hAnsi="Times New Roman"/>
          <w:sz w:val="24"/>
        </w:rPr>
        <w:t>účastníci o veřejnou zakázku</w:t>
      </w:r>
      <w:r w:rsidRPr="006222F0">
        <w:rPr>
          <w:rFonts w:ascii="Times New Roman" w:hAnsi="Times New Roman"/>
          <w:sz w:val="24"/>
        </w:rPr>
        <w:t xml:space="preserve"> splňovali technickou kvalifikaci analogicky dle § 79 odst. 2 písm. b) zákona.</w:t>
      </w:r>
    </w:p>
    <w:p w14:paraId="5ABF41FC" w14:textId="77777777" w:rsidR="00A30FDE" w:rsidRPr="006222F0" w:rsidRDefault="00A30FDE" w:rsidP="00A30FDE">
      <w:pPr>
        <w:spacing w:after="120" w:line="240" w:lineRule="auto"/>
        <w:jc w:val="both"/>
        <w:rPr>
          <w:rFonts w:ascii="Times New Roman" w:hAnsi="Times New Roman"/>
          <w:sz w:val="24"/>
        </w:rPr>
      </w:pPr>
      <w:r w:rsidRPr="006222F0">
        <w:rPr>
          <w:rFonts w:ascii="Times New Roman" w:hAnsi="Times New Roman"/>
          <w:sz w:val="24"/>
        </w:rPr>
        <w:lastRenderedPageBreak/>
        <w:t>Technickou kvalifikaci splní dodavatel, který v posledních 3 letech před zahájením výběrového řízení na veřejnou zakázku realizoval alespoň následující významné služby:</w:t>
      </w:r>
    </w:p>
    <w:p w14:paraId="765337FC" w14:textId="3C01A6FF" w:rsidR="00A30FDE" w:rsidRPr="006222F0" w:rsidRDefault="00A30FDE" w:rsidP="00A30FDE">
      <w:pPr>
        <w:pStyle w:val="Odstavecseseznamem"/>
        <w:numPr>
          <w:ilvl w:val="0"/>
          <w:numId w:val="18"/>
        </w:numPr>
        <w:spacing w:after="0" w:line="240" w:lineRule="auto"/>
        <w:contextualSpacing w:val="0"/>
        <w:jc w:val="both"/>
        <w:rPr>
          <w:rFonts w:ascii="Times New Roman" w:hAnsi="Times New Roman"/>
          <w:sz w:val="24"/>
        </w:rPr>
      </w:pPr>
      <w:r w:rsidRPr="006222F0">
        <w:rPr>
          <w:rFonts w:ascii="Times New Roman" w:hAnsi="Times New Roman"/>
          <w:sz w:val="24"/>
        </w:rPr>
        <w:t xml:space="preserve">min. 1 službu na zpracování projektové dokumentace pro rekonstrukci nebo opravu nebo novostavbu silniční dopravní stavby, s minimální hodnotou této služby ve výši </w:t>
      </w:r>
      <w:r>
        <w:rPr>
          <w:rFonts w:ascii="Times New Roman" w:hAnsi="Times New Roman"/>
          <w:sz w:val="24"/>
        </w:rPr>
        <w:t>880.000</w:t>
      </w:r>
      <w:r w:rsidRPr="006222F0">
        <w:rPr>
          <w:rFonts w:ascii="Times New Roman" w:hAnsi="Times New Roman"/>
          <w:sz w:val="24"/>
        </w:rPr>
        <w:t xml:space="preserve"> Kč bez DPH;</w:t>
      </w:r>
    </w:p>
    <w:p w14:paraId="7197BDC6" w14:textId="3E83AFE6" w:rsidR="00A30FDE" w:rsidRPr="006222F0" w:rsidRDefault="00A30FDE" w:rsidP="00A30FDE">
      <w:pPr>
        <w:pStyle w:val="odsazfurt"/>
        <w:numPr>
          <w:ilvl w:val="0"/>
          <w:numId w:val="18"/>
        </w:numPr>
        <w:spacing w:after="120"/>
        <w:rPr>
          <w:rFonts w:eastAsia="Calibri"/>
          <w:color w:val="auto"/>
          <w:sz w:val="24"/>
          <w:szCs w:val="22"/>
          <w:lang w:eastAsia="en-US"/>
        </w:rPr>
      </w:pPr>
      <w:r w:rsidRPr="006222F0">
        <w:rPr>
          <w:sz w:val="24"/>
          <w:szCs w:val="22"/>
        </w:rPr>
        <w:t xml:space="preserve">min. 1 službu na zpracování projektové dokumentace pro rekonstrukci nebo opravu nebo novostavbu silniční dopravní stavby, která zároveň obsahovala stavební objekt most nebo opěrnou či zárubní zeď, s minimální hodnotou této služby ve výši </w:t>
      </w:r>
      <w:r>
        <w:rPr>
          <w:sz w:val="24"/>
          <w:szCs w:val="22"/>
        </w:rPr>
        <w:t>880.000</w:t>
      </w:r>
      <w:r w:rsidRPr="006222F0">
        <w:rPr>
          <w:sz w:val="24"/>
          <w:szCs w:val="22"/>
        </w:rPr>
        <w:t xml:space="preserve"> Kč bez DPH.</w:t>
      </w:r>
    </w:p>
    <w:p w14:paraId="65583F40" w14:textId="77777777" w:rsidR="00A30FDE" w:rsidRPr="006222F0" w:rsidRDefault="00A30FDE" w:rsidP="00A30FDE">
      <w:pPr>
        <w:spacing w:after="120" w:line="240" w:lineRule="auto"/>
        <w:jc w:val="both"/>
        <w:rPr>
          <w:rFonts w:ascii="Times New Roman" w:eastAsia="Times New Roman" w:hAnsi="Times New Roman"/>
          <w:color w:val="000000"/>
          <w:sz w:val="24"/>
          <w:lang w:eastAsia="cs-CZ"/>
        </w:rPr>
      </w:pPr>
      <w:r w:rsidRPr="006222F0">
        <w:rPr>
          <w:rFonts w:ascii="Times New Roman" w:eastAsia="Times New Roman" w:hAnsi="Times New Roman"/>
          <w:color w:val="000000"/>
          <w:sz w:val="24"/>
          <w:lang w:eastAsia="cs-CZ"/>
        </w:rPr>
        <w:t xml:space="preserve">Za významnou službu přitom zadavatel považuje pouze dokončené projektové dokumentace, a to minimálně ve stupni dokumentace pro ohlášení stavby nebo k žádosti o stavební povolení. </w:t>
      </w:r>
    </w:p>
    <w:p w14:paraId="057F70DE" w14:textId="77777777" w:rsidR="00A30FDE" w:rsidRPr="006222F0" w:rsidRDefault="00A30FDE" w:rsidP="00A30FDE">
      <w:pPr>
        <w:pStyle w:val="text-nov"/>
        <w:keepNext/>
        <w:spacing w:before="240" w:after="120"/>
        <w:rPr>
          <w:szCs w:val="22"/>
          <w:u w:val="single"/>
        </w:rPr>
      </w:pPr>
      <w:r w:rsidRPr="006222F0">
        <w:rPr>
          <w:szCs w:val="22"/>
          <w:u w:val="single"/>
        </w:rPr>
        <w:t>Způsob prokázání:</w:t>
      </w:r>
    </w:p>
    <w:p w14:paraId="0519965F" w14:textId="77777777" w:rsidR="00A30FDE" w:rsidRPr="006222F0" w:rsidRDefault="00A30FDE" w:rsidP="00A30FDE">
      <w:pPr>
        <w:spacing w:after="120" w:line="240" w:lineRule="auto"/>
        <w:jc w:val="both"/>
        <w:rPr>
          <w:rFonts w:ascii="Times New Roman" w:hAnsi="Times New Roman"/>
          <w:sz w:val="24"/>
        </w:rPr>
      </w:pPr>
      <w:r w:rsidRPr="006222F0">
        <w:rPr>
          <w:rFonts w:ascii="Times New Roman" w:hAnsi="Times New Roman"/>
          <w:sz w:val="24"/>
        </w:rPr>
        <w:t xml:space="preserve">K prokázání splnění uvedené technické kvalifikace dodavatel předloží seznam významných služeb, který musí zahrnovat název zakázky, popis předmětu poskytovaných služeb, hodnotu poskytnutých služeb (cenu za služby), dobu jejich poskytnutí a identifikaci objednatele, kontaktní osobu objednatele. </w:t>
      </w:r>
      <w:bookmarkStart w:id="10" w:name="_Hlk511296444"/>
      <w:r w:rsidRPr="006222F0">
        <w:rPr>
          <w:rFonts w:ascii="Times New Roman" w:hAnsi="Times New Roman"/>
          <w:sz w:val="24"/>
        </w:rPr>
        <w:t>Zadavatel doporučuje využít čestné prohlášení dle vzoru, který je přílohou č. 3 ZD.</w:t>
      </w:r>
      <w:bookmarkEnd w:id="10"/>
    </w:p>
    <w:p w14:paraId="41AA63F3" w14:textId="77777777" w:rsidR="00A30FDE" w:rsidRPr="006222F0" w:rsidRDefault="00A30FDE" w:rsidP="00A30FDE">
      <w:pPr>
        <w:spacing w:after="120" w:line="240" w:lineRule="auto"/>
        <w:jc w:val="both"/>
        <w:rPr>
          <w:rFonts w:ascii="Times New Roman" w:hAnsi="Times New Roman"/>
          <w:sz w:val="24"/>
        </w:rPr>
      </w:pPr>
      <w:r w:rsidRPr="006222F0">
        <w:rPr>
          <w:rFonts w:ascii="Times New Roman" w:hAnsi="Times New Roman"/>
          <w:sz w:val="24"/>
        </w:rPr>
        <w:t>Zadavatel upozorňuje, že pro prokázání kvalifikace jsou relevantní pouze práce projektové (případně práce průzkumné či inženýrské, které byly poskytnuty jako nezbytná součást komplexních projektových prací), avšak služby navazující, spočívající např. v poskytování autorského dozoru, nejsou pro prokázání kvalifikace relevantní. To znamená, že v případě, že součástí zakázky, kterou účastník prokazuje prokázání kvalifikace, byla mimo projektové práce i další činnost (např. navazující autorský dozor), musí být v čestném prohlášení uvedena pouze hodnota a doba realizace relevantní části plnění.</w:t>
      </w:r>
    </w:p>
    <w:p w14:paraId="55CF3925" w14:textId="77777777" w:rsidR="00A30FDE" w:rsidRPr="00406D35" w:rsidRDefault="00A30FDE" w:rsidP="00F75889">
      <w:pPr>
        <w:autoSpaceDE w:val="0"/>
        <w:autoSpaceDN w:val="0"/>
        <w:adjustRightInd w:val="0"/>
        <w:spacing w:after="120" w:line="240" w:lineRule="auto"/>
        <w:jc w:val="both"/>
        <w:rPr>
          <w:rFonts w:ascii="Times New Roman" w:hAnsi="Times New Roman"/>
          <w:sz w:val="24"/>
        </w:rPr>
      </w:pPr>
    </w:p>
    <w:p w14:paraId="42858840" w14:textId="77777777" w:rsidR="00221F78" w:rsidRPr="00940B35" w:rsidRDefault="00221F78"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Prokazování kvalifikace prostřednictvím jiných osob</w:t>
      </w:r>
    </w:p>
    <w:p w14:paraId="17C8CE01" w14:textId="7A100AEB" w:rsidR="00221F78" w:rsidRPr="00406D35" w:rsidRDefault="00221F78" w:rsidP="00D239D8">
      <w:p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Dodavatel může prokázat určitou část profesní způsobilosti (</w:t>
      </w:r>
      <w:r w:rsidR="008876E1" w:rsidRPr="00406D35">
        <w:rPr>
          <w:rFonts w:ascii="Times New Roman" w:hAnsi="Times New Roman"/>
          <w:sz w:val="24"/>
        </w:rPr>
        <w:t>s </w:t>
      </w:r>
      <w:r w:rsidRPr="00406D35">
        <w:rPr>
          <w:rFonts w:ascii="Times New Roman" w:hAnsi="Times New Roman"/>
          <w:sz w:val="24"/>
        </w:rPr>
        <w:t xml:space="preserve"> výjimkou kritéria podle § 77 odst. </w:t>
      </w:r>
      <w:r w:rsidR="008876E1" w:rsidRPr="00406D35">
        <w:rPr>
          <w:rFonts w:ascii="Times New Roman" w:hAnsi="Times New Roman"/>
          <w:sz w:val="24"/>
        </w:rPr>
        <w:t>1 </w:t>
      </w:r>
      <w:r w:rsidRPr="00406D35">
        <w:rPr>
          <w:rFonts w:ascii="Times New Roman" w:hAnsi="Times New Roman"/>
          <w:sz w:val="24"/>
        </w:rPr>
        <w:t xml:space="preserve"> </w:t>
      </w:r>
      <w:r w:rsidR="00E74C4C" w:rsidRPr="00406D35">
        <w:rPr>
          <w:rFonts w:ascii="Times New Roman" w:hAnsi="Times New Roman"/>
          <w:sz w:val="24"/>
        </w:rPr>
        <w:t>z</w:t>
      </w:r>
      <w:r w:rsidRPr="00406D35">
        <w:rPr>
          <w:rFonts w:ascii="Times New Roman" w:hAnsi="Times New Roman"/>
          <w:sz w:val="24"/>
        </w:rPr>
        <w:t xml:space="preserve">ákona) prostřednictvím jiných osob. Dodavatel je </w:t>
      </w:r>
      <w:r w:rsidR="008876E1" w:rsidRPr="00406D35">
        <w:rPr>
          <w:rFonts w:ascii="Times New Roman" w:hAnsi="Times New Roman"/>
          <w:sz w:val="24"/>
        </w:rPr>
        <w:t>v </w:t>
      </w:r>
      <w:r w:rsidRPr="00406D35">
        <w:rPr>
          <w:rFonts w:ascii="Times New Roman" w:hAnsi="Times New Roman"/>
          <w:sz w:val="24"/>
        </w:rPr>
        <w:t xml:space="preserve"> takovém případě povinen zadavateli předložit:</w:t>
      </w:r>
    </w:p>
    <w:p w14:paraId="0D93AC2C" w14:textId="6A5DEF02" w:rsidR="00221F78" w:rsidRPr="00406D35" w:rsidRDefault="00221F78" w:rsidP="00D239D8">
      <w:pPr>
        <w:numPr>
          <w:ilvl w:val="0"/>
          <w:numId w:val="15"/>
        </w:num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 xml:space="preserve">doklady prokazující splnění profesní způsobilosti podle § 77 odst. </w:t>
      </w:r>
      <w:r w:rsidR="008876E1" w:rsidRPr="00406D35">
        <w:rPr>
          <w:rFonts w:ascii="Times New Roman" w:hAnsi="Times New Roman"/>
          <w:sz w:val="24"/>
        </w:rPr>
        <w:t>1 </w:t>
      </w:r>
      <w:r w:rsidRPr="00406D35">
        <w:rPr>
          <w:rFonts w:ascii="Times New Roman" w:hAnsi="Times New Roman"/>
          <w:sz w:val="24"/>
        </w:rPr>
        <w:t xml:space="preserve"> </w:t>
      </w:r>
      <w:r w:rsidR="00E74C4C" w:rsidRPr="00406D35">
        <w:rPr>
          <w:rFonts w:ascii="Times New Roman" w:hAnsi="Times New Roman"/>
          <w:sz w:val="24"/>
        </w:rPr>
        <w:t>z</w:t>
      </w:r>
      <w:r w:rsidRPr="00406D35">
        <w:rPr>
          <w:rFonts w:ascii="Times New Roman" w:hAnsi="Times New Roman"/>
          <w:sz w:val="24"/>
        </w:rPr>
        <w:t>ákona jinou osobou;</w:t>
      </w:r>
    </w:p>
    <w:p w14:paraId="7540C31D" w14:textId="77777777" w:rsidR="00221F78" w:rsidRPr="00406D35" w:rsidRDefault="00221F78" w:rsidP="00D239D8">
      <w:pPr>
        <w:numPr>
          <w:ilvl w:val="0"/>
          <w:numId w:val="15"/>
        </w:num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doklady prokazující splnění chybějící části kvalifikace prostřednictvím jiné osoby;</w:t>
      </w:r>
    </w:p>
    <w:p w14:paraId="508A130A" w14:textId="5F396B2F" w:rsidR="00221F78" w:rsidRPr="00406D35" w:rsidRDefault="00221F78" w:rsidP="00D239D8">
      <w:pPr>
        <w:numPr>
          <w:ilvl w:val="0"/>
          <w:numId w:val="15"/>
        </w:num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 xml:space="preserve">doklady </w:t>
      </w:r>
      <w:r w:rsidR="008876E1" w:rsidRPr="00406D35">
        <w:rPr>
          <w:rFonts w:ascii="Times New Roman" w:hAnsi="Times New Roman"/>
          <w:sz w:val="24"/>
        </w:rPr>
        <w:t>o </w:t>
      </w:r>
      <w:r w:rsidRPr="00406D35">
        <w:rPr>
          <w:rFonts w:ascii="Times New Roman" w:hAnsi="Times New Roman"/>
          <w:sz w:val="24"/>
        </w:rPr>
        <w:t xml:space="preserve"> splnění základní způsobilosti podle § 74 </w:t>
      </w:r>
      <w:r w:rsidR="00E74C4C" w:rsidRPr="00406D35">
        <w:rPr>
          <w:rFonts w:ascii="Times New Roman" w:hAnsi="Times New Roman"/>
          <w:sz w:val="24"/>
        </w:rPr>
        <w:t>z</w:t>
      </w:r>
      <w:r w:rsidRPr="00406D35">
        <w:rPr>
          <w:rFonts w:ascii="Times New Roman" w:hAnsi="Times New Roman"/>
          <w:sz w:val="24"/>
        </w:rPr>
        <w:t xml:space="preserve">ákona jinou osobou; </w:t>
      </w:r>
      <w:r w:rsidR="008876E1" w:rsidRPr="00406D35">
        <w:rPr>
          <w:rFonts w:ascii="Times New Roman" w:hAnsi="Times New Roman"/>
          <w:sz w:val="24"/>
        </w:rPr>
        <w:t>a </w:t>
      </w:r>
    </w:p>
    <w:p w14:paraId="5C0948DD" w14:textId="6C911A3F" w:rsidR="00221F78" w:rsidRPr="00406D35" w:rsidRDefault="00221F78" w:rsidP="00D239D8">
      <w:pPr>
        <w:numPr>
          <w:ilvl w:val="0"/>
          <w:numId w:val="15"/>
        </w:numPr>
        <w:autoSpaceDE w:val="0"/>
        <w:autoSpaceDN w:val="0"/>
        <w:adjustRightInd w:val="0"/>
        <w:spacing w:after="120" w:line="240" w:lineRule="auto"/>
        <w:ind w:left="1491" w:hanging="357"/>
        <w:jc w:val="both"/>
        <w:rPr>
          <w:rFonts w:ascii="Times New Roman" w:hAnsi="Times New Roman"/>
          <w:sz w:val="24"/>
        </w:rPr>
      </w:pPr>
      <w:r w:rsidRPr="00406D35">
        <w:rPr>
          <w:rFonts w:ascii="Times New Roman" w:hAnsi="Times New Roman"/>
          <w:sz w:val="24"/>
        </w:rPr>
        <w:t xml:space="preserve">písemný závazek jiné osoby </w:t>
      </w:r>
      <w:r w:rsidR="008876E1" w:rsidRPr="00406D35">
        <w:rPr>
          <w:rFonts w:ascii="Times New Roman" w:hAnsi="Times New Roman"/>
          <w:sz w:val="24"/>
        </w:rPr>
        <w:t>k </w:t>
      </w:r>
      <w:r w:rsidRPr="00406D35">
        <w:rPr>
          <w:rFonts w:ascii="Times New Roman" w:hAnsi="Times New Roman"/>
          <w:sz w:val="24"/>
        </w:rPr>
        <w:t xml:space="preserve"> poskytnutí plnění určeného </w:t>
      </w:r>
      <w:r w:rsidR="008876E1" w:rsidRPr="00406D35">
        <w:rPr>
          <w:rFonts w:ascii="Times New Roman" w:hAnsi="Times New Roman"/>
          <w:sz w:val="24"/>
        </w:rPr>
        <w:t>k </w:t>
      </w:r>
      <w:r w:rsidRPr="00406D35">
        <w:rPr>
          <w:rFonts w:ascii="Times New Roman" w:hAnsi="Times New Roman"/>
          <w:sz w:val="24"/>
        </w:rPr>
        <w:t xml:space="preserve"> plnění veřejné zakázky nebo </w:t>
      </w:r>
      <w:r w:rsidR="008876E1" w:rsidRPr="00406D35">
        <w:rPr>
          <w:rFonts w:ascii="Times New Roman" w:hAnsi="Times New Roman"/>
          <w:sz w:val="24"/>
        </w:rPr>
        <w:t>k </w:t>
      </w:r>
      <w:r w:rsidRPr="00406D35">
        <w:rPr>
          <w:rFonts w:ascii="Times New Roman" w:hAnsi="Times New Roman"/>
          <w:sz w:val="24"/>
        </w:rPr>
        <w:t xml:space="preserve"> poskytnutí věcí nebo práv, </w:t>
      </w:r>
      <w:r w:rsidR="008876E1" w:rsidRPr="00406D35">
        <w:rPr>
          <w:rFonts w:ascii="Times New Roman" w:hAnsi="Times New Roman"/>
          <w:sz w:val="24"/>
        </w:rPr>
        <w:t>s </w:t>
      </w:r>
      <w:r w:rsidRPr="00406D35">
        <w:rPr>
          <w:rFonts w:ascii="Times New Roman" w:hAnsi="Times New Roman"/>
          <w:sz w:val="24"/>
        </w:rPr>
        <w:t xml:space="preserve"> nimiž bude dodavatel oprávněn disponovat </w:t>
      </w:r>
      <w:r w:rsidR="008876E1" w:rsidRPr="00406D35">
        <w:rPr>
          <w:rFonts w:ascii="Times New Roman" w:hAnsi="Times New Roman"/>
          <w:sz w:val="24"/>
        </w:rPr>
        <w:t>v </w:t>
      </w:r>
      <w:r w:rsidRPr="00406D35">
        <w:rPr>
          <w:rFonts w:ascii="Times New Roman" w:hAnsi="Times New Roman"/>
          <w:sz w:val="24"/>
        </w:rPr>
        <w:t xml:space="preserve"> rámci plnění veřejné zakázky, </w:t>
      </w:r>
      <w:r w:rsidR="008876E1" w:rsidRPr="00406D35">
        <w:rPr>
          <w:rFonts w:ascii="Times New Roman" w:hAnsi="Times New Roman"/>
          <w:sz w:val="24"/>
        </w:rPr>
        <w:t>a </w:t>
      </w:r>
      <w:r w:rsidRPr="00406D35">
        <w:rPr>
          <w:rFonts w:ascii="Times New Roman" w:hAnsi="Times New Roman"/>
          <w:sz w:val="24"/>
        </w:rPr>
        <w:t xml:space="preserve"> to alespoň </w:t>
      </w:r>
      <w:r w:rsidR="008876E1" w:rsidRPr="00406D35">
        <w:rPr>
          <w:rFonts w:ascii="Times New Roman" w:hAnsi="Times New Roman"/>
          <w:sz w:val="24"/>
        </w:rPr>
        <w:t>v </w:t>
      </w:r>
      <w:r w:rsidRPr="00406D35">
        <w:rPr>
          <w:rFonts w:ascii="Times New Roman" w:hAnsi="Times New Roman"/>
          <w:sz w:val="24"/>
        </w:rPr>
        <w:t xml:space="preserve"> rozsahu, </w:t>
      </w:r>
      <w:r w:rsidR="008876E1" w:rsidRPr="00406D35">
        <w:rPr>
          <w:rFonts w:ascii="Times New Roman" w:hAnsi="Times New Roman"/>
          <w:sz w:val="24"/>
        </w:rPr>
        <w:t>v </w:t>
      </w:r>
      <w:r w:rsidRPr="00406D35">
        <w:rPr>
          <w:rFonts w:ascii="Times New Roman" w:hAnsi="Times New Roman"/>
          <w:sz w:val="24"/>
        </w:rPr>
        <w:t xml:space="preserve"> jakém jiná osoba prokázala kvalifikaci za dodavatele.</w:t>
      </w:r>
    </w:p>
    <w:p w14:paraId="6B3D2524" w14:textId="0C163F01" w:rsidR="00221F78" w:rsidRPr="00406D35" w:rsidRDefault="00221F78" w:rsidP="00900BF3">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Má se za to, že požadavek podle písm. </w:t>
      </w:r>
      <w:r w:rsidR="008876E1" w:rsidRPr="00406D35">
        <w:rPr>
          <w:rFonts w:ascii="Times New Roman" w:hAnsi="Times New Roman"/>
          <w:sz w:val="24"/>
        </w:rPr>
        <w:t>d</w:t>
      </w:r>
      <w:r w:rsidRPr="00406D35">
        <w:rPr>
          <w:rFonts w:ascii="Times New Roman" w:hAnsi="Times New Roman"/>
          <w:sz w:val="24"/>
        </w:rPr>
        <w:t xml:space="preserve">) je splněn, pokud obsahem písemného závazku jiné osoby je společná </w:t>
      </w:r>
      <w:r w:rsidR="008876E1" w:rsidRPr="00406D35">
        <w:rPr>
          <w:rFonts w:ascii="Times New Roman" w:hAnsi="Times New Roman"/>
          <w:sz w:val="24"/>
        </w:rPr>
        <w:t>a </w:t>
      </w:r>
      <w:r w:rsidRPr="00406D35">
        <w:rPr>
          <w:rFonts w:ascii="Times New Roman" w:hAnsi="Times New Roman"/>
          <w:sz w:val="24"/>
        </w:rPr>
        <w:t xml:space="preserve"> nerozdílná odpovědnost této osoby za plnění veřejné zakázky společně </w:t>
      </w:r>
      <w:r w:rsidR="008876E1" w:rsidRPr="00406D35">
        <w:rPr>
          <w:rFonts w:ascii="Times New Roman" w:hAnsi="Times New Roman"/>
          <w:sz w:val="24"/>
        </w:rPr>
        <w:t>s </w:t>
      </w:r>
      <w:r w:rsidRPr="00406D35">
        <w:rPr>
          <w:rFonts w:ascii="Times New Roman" w:hAnsi="Times New Roman"/>
          <w:sz w:val="24"/>
        </w:rPr>
        <w:t xml:space="preserve"> dodavatelem. Prokazuje-li však dodavatel prostřednictvím jiné osoby kvalifikaci, musí dokument podle písm. </w:t>
      </w:r>
      <w:r w:rsidR="008876E1" w:rsidRPr="00406D35">
        <w:rPr>
          <w:rFonts w:ascii="Times New Roman" w:hAnsi="Times New Roman"/>
          <w:sz w:val="24"/>
        </w:rPr>
        <w:t>d</w:t>
      </w:r>
      <w:r w:rsidRPr="00406D35">
        <w:rPr>
          <w:rFonts w:ascii="Times New Roman" w:hAnsi="Times New Roman"/>
          <w:sz w:val="24"/>
        </w:rPr>
        <w:t>) obsahovat závazek, že jiná osoba bude vykonávat služby, ke kterým se prokazované kritérium kvalifikace vztahuje.</w:t>
      </w:r>
    </w:p>
    <w:p w14:paraId="1DD81CC0" w14:textId="1BA5B937" w:rsidR="00221F78" w:rsidRPr="00940B35" w:rsidRDefault="00221F78"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 xml:space="preserve">Prokazování kvalifikace </w:t>
      </w:r>
      <w:r w:rsidR="008876E1" w:rsidRPr="00940B35">
        <w:rPr>
          <w:rFonts w:ascii="Times New Roman" w:hAnsi="Times New Roman"/>
          <w:b/>
          <w:bCs/>
          <w:color w:val="000000"/>
          <w:sz w:val="26"/>
          <w:szCs w:val="26"/>
        </w:rPr>
        <w:t>v </w:t>
      </w:r>
      <w:r w:rsidRPr="00940B35">
        <w:rPr>
          <w:rFonts w:ascii="Times New Roman" w:hAnsi="Times New Roman"/>
          <w:b/>
          <w:bCs/>
          <w:color w:val="000000"/>
          <w:sz w:val="26"/>
          <w:szCs w:val="26"/>
        </w:rPr>
        <w:t xml:space="preserve"> případě společné nabídky</w:t>
      </w:r>
    </w:p>
    <w:p w14:paraId="06D3B9AF" w14:textId="2D38C476" w:rsidR="00221F78" w:rsidRPr="00406D35" w:rsidRDefault="008876E1"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lastRenderedPageBreak/>
        <w:t>V </w:t>
      </w:r>
      <w:r w:rsidR="00221F78" w:rsidRPr="00406D35">
        <w:rPr>
          <w:rFonts w:ascii="Times New Roman" w:hAnsi="Times New Roman"/>
          <w:sz w:val="24"/>
        </w:rPr>
        <w:t xml:space="preserve"> případě společné účasti dodavatelů prokazuje základní způsobilost </w:t>
      </w:r>
      <w:r w:rsidRPr="00406D35">
        <w:rPr>
          <w:rFonts w:ascii="Times New Roman" w:hAnsi="Times New Roman"/>
          <w:sz w:val="24"/>
        </w:rPr>
        <w:t>a </w:t>
      </w:r>
      <w:r w:rsidR="00221F78" w:rsidRPr="00406D35">
        <w:rPr>
          <w:rFonts w:ascii="Times New Roman" w:hAnsi="Times New Roman"/>
          <w:sz w:val="24"/>
        </w:rPr>
        <w:t xml:space="preserve"> profesní způsobilost </w:t>
      </w:r>
      <w:r w:rsidR="00E74C4C" w:rsidRPr="00406D35">
        <w:rPr>
          <w:rFonts w:ascii="Times New Roman" w:hAnsi="Times New Roman"/>
          <w:sz w:val="24"/>
        </w:rPr>
        <w:t xml:space="preserve">analogicky </w:t>
      </w:r>
      <w:r w:rsidR="00221F78" w:rsidRPr="00406D35">
        <w:rPr>
          <w:rFonts w:ascii="Times New Roman" w:hAnsi="Times New Roman"/>
          <w:sz w:val="24"/>
        </w:rPr>
        <w:t xml:space="preserve">podle § 77 odst. </w:t>
      </w:r>
      <w:r w:rsidRPr="00406D35">
        <w:rPr>
          <w:rFonts w:ascii="Times New Roman" w:hAnsi="Times New Roman"/>
          <w:sz w:val="24"/>
        </w:rPr>
        <w:t>1 </w:t>
      </w:r>
      <w:r w:rsidR="00221F78" w:rsidRPr="00406D35">
        <w:rPr>
          <w:rFonts w:ascii="Times New Roman" w:hAnsi="Times New Roman"/>
          <w:sz w:val="24"/>
        </w:rPr>
        <w:t xml:space="preserve"> </w:t>
      </w:r>
      <w:r w:rsidR="00E74C4C" w:rsidRPr="00406D35">
        <w:rPr>
          <w:rFonts w:ascii="Times New Roman" w:hAnsi="Times New Roman"/>
          <w:sz w:val="24"/>
        </w:rPr>
        <w:t>z</w:t>
      </w:r>
      <w:r w:rsidR="00221F78" w:rsidRPr="00406D35">
        <w:rPr>
          <w:rFonts w:ascii="Times New Roman" w:hAnsi="Times New Roman"/>
          <w:sz w:val="24"/>
        </w:rPr>
        <w:t>ákona každý dodavatel samostatně. Zbývající kvalifikaci prokazují dodavatelé společně.</w:t>
      </w:r>
    </w:p>
    <w:p w14:paraId="745A0590" w14:textId="0BFEFA16" w:rsidR="00221F78" w:rsidRPr="00940B35" w:rsidRDefault="00221F78"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 xml:space="preserve">Prokazování kvalifikace prostřednictvím výpisu ze seznamu kvalifikovaných dodavatelů </w:t>
      </w:r>
      <w:r w:rsidR="008876E1" w:rsidRPr="00940B35">
        <w:rPr>
          <w:rFonts w:ascii="Times New Roman" w:hAnsi="Times New Roman"/>
          <w:b/>
          <w:bCs/>
          <w:color w:val="000000"/>
          <w:sz w:val="26"/>
          <w:szCs w:val="26"/>
        </w:rPr>
        <w:t>a </w:t>
      </w:r>
      <w:r w:rsidRPr="00940B35">
        <w:rPr>
          <w:rFonts w:ascii="Times New Roman" w:hAnsi="Times New Roman"/>
          <w:b/>
          <w:bCs/>
          <w:color w:val="000000"/>
          <w:sz w:val="26"/>
          <w:szCs w:val="26"/>
        </w:rPr>
        <w:t xml:space="preserve"> certifikátu </w:t>
      </w:r>
      <w:r w:rsidR="008876E1" w:rsidRPr="00940B35">
        <w:rPr>
          <w:rFonts w:ascii="Times New Roman" w:hAnsi="Times New Roman"/>
          <w:b/>
          <w:bCs/>
          <w:color w:val="000000"/>
          <w:sz w:val="26"/>
          <w:szCs w:val="26"/>
        </w:rPr>
        <w:t>v </w:t>
      </w:r>
      <w:r w:rsidRPr="00940B35">
        <w:rPr>
          <w:rFonts w:ascii="Times New Roman" w:hAnsi="Times New Roman"/>
          <w:b/>
          <w:bCs/>
          <w:color w:val="000000"/>
          <w:sz w:val="26"/>
          <w:szCs w:val="26"/>
        </w:rPr>
        <w:t xml:space="preserve"> rámci seznamu certifikovaných dodavatelů</w:t>
      </w:r>
    </w:p>
    <w:p w14:paraId="3C944D17" w14:textId="28019D91" w:rsidR="00221F78" w:rsidRPr="00406D35" w:rsidRDefault="00221F78"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Dodavatel může </w:t>
      </w:r>
      <w:r w:rsidR="008876E1" w:rsidRPr="00406D35">
        <w:rPr>
          <w:rFonts w:ascii="Times New Roman" w:hAnsi="Times New Roman"/>
          <w:sz w:val="24"/>
        </w:rPr>
        <w:t>k </w:t>
      </w:r>
      <w:r w:rsidRPr="00406D35">
        <w:rPr>
          <w:rFonts w:ascii="Times New Roman" w:hAnsi="Times New Roman"/>
          <w:sz w:val="24"/>
        </w:rPr>
        <w:t xml:space="preserve"> prokázání základní způsobilosti </w:t>
      </w:r>
      <w:r w:rsidR="008876E1" w:rsidRPr="00406D35">
        <w:rPr>
          <w:rFonts w:ascii="Times New Roman" w:hAnsi="Times New Roman"/>
          <w:sz w:val="24"/>
        </w:rPr>
        <w:t>a </w:t>
      </w:r>
      <w:r w:rsidRPr="00406D35">
        <w:rPr>
          <w:rFonts w:ascii="Times New Roman" w:hAnsi="Times New Roman"/>
          <w:sz w:val="24"/>
        </w:rPr>
        <w:t xml:space="preserve"> profesní způsobilosti předložit za podmínek stanovených </w:t>
      </w:r>
      <w:r w:rsidR="008876E1" w:rsidRPr="00406D35">
        <w:rPr>
          <w:rFonts w:ascii="Times New Roman" w:hAnsi="Times New Roman"/>
          <w:sz w:val="24"/>
        </w:rPr>
        <w:t>v </w:t>
      </w:r>
      <w:r w:rsidRPr="00406D35">
        <w:rPr>
          <w:rFonts w:ascii="Times New Roman" w:hAnsi="Times New Roman"/>
          <w:sz w:val="24"/>
        </w:rPr>
        <w:t xml:space="preserve"> § 226 </w:t>
      </w:r>
      <w:r w:rsidR="008876E1" w:rsidRPr="00406D35">
        <w:rPr>
          <w:rFonts w:ascii="Times New Roman" w:hAnsi="Times New Roman"/>
          <w:sz w:val="24"/>
        </w:rPr>
        <w:t>a </w:t>
      </w:r>
      <w:r w:rsidRPr="00406D35">
        <w:rPr>
          <w:rFonts w:ascii="Times New Roman" w:hAnsi="Times New Roman"/>
          <w:sz w:val="24"/>
        </w:rPr>
        <w:t xml:space="preserve"> násl. </w:t>
      </w:r>
      <w:r w:rsidR="00E74C4C" w:rsidRPr="00406D35">
        <w:rPr>
          <w:rFonts w:ascii="Times New Roman" w:hAnsi="Times New Roman"/>
          <w:sz w:val="24"/>
        </w:rPr>
        <w:t>z</w:t>
      </w:r>
      <w:r w:rsidRPr="00406D35">
        <w:rPr>
          <w:rFonts w:ascii="Times New Roman" w:hAnsi="Times New Roman"/>
          <w:sz w:val="24"/>
        </w:rPr>
        <w:t xml:space="preserve">ákona výpis ze seznamu kvalifikovaných dodavatelů ne starší než </w:t>
      </w:r>
      <w:r w:rsidR="008876E1" w:rsidRPr="00406D35">
        <w:rPr>
          <w:rFonts w:ascii="Times New Roman" w:hAnsi="Times New Roman"/>
          <w:sz w:val="24"/>
        </w:rPr>
        <w:t>3 </w:t>
      </w:r>
      <w:r w:rsidRPr="00406D35">
        <w:rPr>
          <w:rFonts w:ascii="Times New Roman" w:hAnsi="Times New Roman"/>
          <w:sz w:val="24"/>
        </w:rPr>
        <w:t xml:space="preserve"> měsíce.</w:t>
      </w:r>
    </w:p>
    <w:p w14:paraId="205E34DD" w14:textId="6ED69646" w:rsidR="00221F78" w:rsidRPr="00406D35" w:rsidRDefault="00221F78"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Dodavatel může </w:t>
      </w:r>
      <w:r w:rsidR="008876E1" w:rsidRPr="00406D35">
        <w:rPr>
          <w:rFonts w:ascii="Times New Roman" w:hAnsi="Times New Roman"/>
          <w:sz w:val="24"/>
        </w:rPr>
        <w:t>k </w:t>
      </w:r>
      <w:r w:rsidRPr="00406D35">
        <w:rPr>
          <w:rFonts w:ascii="Times New Roman" w:hAnsi="Times New Roman"/>
          <w:sz w:val="24"/>
        </w:rPr>
        <w:t xml:space="preserve"> prokázání kvalifikace předložit také za podmínek stanovených </w:t>
      </w:r>
      <w:r w:rsidR="008876E1" w:rsidRPr="00406D35">
        <w:rPr>
          <w:rFonts w:ascii="Times New Roman" w:hAnsi="Times New Roman"/>
          <w:sz w:val="24"/>
        </w:rPr>
        <w:t>v </w:t>
      </w:r>
      <w:r w:rsidRPr="00406D35">
        <w:rPr>
          <w:rFonts w:ascii="Times New Roman" w:hAnsi="Times New Roman"/>
          <w:sz w:val="24"/>
        </w:rPr>
        <w:t xml:space="preserve"> § 233 </w:t>
      </w:r>
      <w:r w:rsidR="008876E1" w:rsidRPr="00406D35">
        <w:rPr>
          <w:rFonts w:ascii="Times New Roman" w:hAnsi="Times New Roman"/>
          <w:sz w:val="24"/>
        </w:rPr>
        <w:t>a </w:t>
      </w:r>
      <w:r w:rsidRPr="00406D35">
        <w:rPr>
          <w:rFonts w:ascii="Times New Roman" w:hAnsi="Times New Roman"/>
          <w:sz w:val="24"/>
        </w:rPr>
        <w:t xml:space="preserve"> násl. </w:t>
      </w:r>
      <w:r w:rsidR="00900BF3" w:rsidRPr="00406D35">
        <w:rPr>
          <w:rFonts w:ascii="Times New Roman" w:hAnsi="Times New Roman"/>
          <w:sz w:val="24"/>
        </w:rPr>
        <w:t>z</w:t>
      </w:r>
      <w:r w:rsidRPr="00406D35">
        <w:rPr>
          <w:rFonts w:ascii="Times New Roman" w:hAnsi="Times New Roman"/>
          <w:sz w:val="24"/>
        </w:rPr>
        <w:t xml:space="preserve">ákona certifikát vydaný </w:t>
      </w:r>
      <w:r w:rsidR="008876E1" w:rsidRPr="00406D35">
        <w:rPr>
          <w:rFonts w:ascii="Times New Roman" w:hAnsi="Times New Roman"/>
          <w:sz w:val="24"/>
        </w:rPr>
        <w:t>v </w:t>
      </w:r>
      <w:r w:rsidRPr="00406D35">
        <w:rPr>
          <w:rFonts w:ascii="Times New Roman" w:hAnsi="Times New Roman"/>
          <w:sz w:val="24"/>
        </w:rPr>
        <w:t xml:space="preserve"> rámci systému certifikovaných dodavatelů</w:t>
      </w:r>
      <w:r w:rsidR="007A69E5" w:rsidRPr="00406D35">
        <w:rPr>
          <w:rFonts w:ascii="Times New Roman" w:hAnsi="Times New Roman"/>
          <w:sz w:val="24"/>
        </w:rPr>
        <w:t>.</w:t>
      </w:r>
    </w:p>
    <w:p w14:paraId="0B469EF8" w14:textId="77777777" w:rsidR="00221F78" w:rsidRPr="00940B35" w:rsidRDefault="00221F78"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Prokazování kvalifikace prostřednictvím jednotného evropského osvědčení</w:t>
      </w:r>
    </w:p>
    <w:p w14:paraId="2F4D5960" w14:textId="09A73E5D" w:rsidR="00221F78" w:rsidRPr="00406D35" w:rsidRDefault="00221F78"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Dodavatel může ve své nabídce nahradit požadované doklady </w:t>
      </w:r>
      <w:r w:rsidR="008876E1" w:rsidRPr="00406D35">
        <w:rPr>
          <w:rFonts w:ascii="Times New Roman" w:hAnsi="Times New Roman"/>
          <w:sz w:val="24"/>
        </w:rPr>
        <w:t>o </w:t>
      </w:r>
      <w:r w:rsidRPr="00406D35">
        <w:rPr>
          <w:rFonts w:ascii="Times New Roman" w:hAnsi="Times New Roman"/>
          <w:sz w:val="24"/>
        </w:rPr>
        <w:t xml:space="preserve"> kvalifikaci jednotným evropským osvědčením pro veřejné zakázky ve smyslu § 87 </w:t>
      </w:r>
      <w:r w:rsidR="00E74C4C" w:rsidRPr="00406D35">
        <w:rPr>
          <w:rFonts w:ascii="Times New Roman" w:hAnsi="Times New Roman"/>
          <w:sz w:val="24"/>
        </w:rPr>
        <w:t>z</w:t>
      </w:r>
      <w:r w:rsidRPr="00406D35">
        <w:rPr>
          <w:rFonts w:ascii="Times New Roman" w:hAnsi="Times New Roman"/>
          <w:sz w:val="24"/>
        </w:rPr>
        <w:t xml:space="preserve">ákona. </w:t>
      </w:r>
      <w:r w:rsidR="008876E1" w:rsidRPr="00406D35">
        <w:rPr>
          <w:rFonts w:ascii="Times New Roman" w:hAnsi="Times New Roman"/>
          <w:sz w:val="24"/>
        </w:rPr>
        <w:t>V </w:t>
      </w:r>
      <w:r w:rsidRPr="00406D35">
        <w:rPr>
          <w:rFonts w:ascii="Times New Roman" w:hAnsi="Times New Roman"/>
          <w:sz w:val="24"/>
        </w:rPr>
        <w:t xml:space="preserve"> případě, že dodavatel ve své nabídce předloží jednotné evropské osvědčení pro veřejné zakázky, není povinen předložit zadavateli doklady osvědčující skutečnosti obsažené </w:t>
      </w:r>
      <w:r w:rsidR="008876E1" w:rsidRPr="00406D35">
        <w:rPr>
          <w:rFonts w:ascii="Times New Roman" w:hAnsi="Times New Roman"/>
          <w:sz w:val="24"/>
        </w:rPr>
        <w:t>v </w:t>
      </w:r>
      <w:r w:rsidRPr="00406D35">
        <w:rPr>
          <w:rFonts w:ascii="Times New Roman" w:hAnsi="Times New Roman"/>
          <w:sz w:val="24"/>
        </w:rPr>
        <w:t xml:space="preserve"> jednotném evropském osvědčení pro veřejné zakázky, pokud zadavateli sdělí, že mu je již předložil </w:t>
      </w:r>
      <w:r w:rsidR="008876E1" w:rsidRPr="00406D35">
        <w:rPr>
          <w:rFonts w:ascii="Times New Roman" w:hAnsi="Times New Roman"/>
          <w:sz w:val="24"/>
        </w:rPr>
        <w:t>v </w:t>
      </w:r>
      <w:r w:rsidRPr="00406D35">
        <w:rPr>
          <w:rFonts w:ascii="Times New Roman" w:hAnsi="Times New Roman"/>
          <w:sz w:val="24"/>
        </w:rPr>
        <w:t xml:space="preserve"> předchozím zadávacím řízení.</w:t>
      </w:r>
    </w:p>
    <w:p w14:paraId="49181811" w14:textId="237A46FB" w:rsidR="00112906" w:rsidRPr="00940B35" w:rsidRDefault="00112906"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 xml:space="preserve">Pravost </w:t>
      </w:r>
      <w:r w:rsidR="008876E1" w:rsidRPr="00940B35">
        <w:rPr>
          <w:rFonts w:ascii="Times New Roman" w:hAnsi="Times New Roman"/>
          <w:b/>
          <w:bCs/>
          <w:color w:val="000000"/>
          <w:sz w:val="26"/>
          <w:szCs w:val="26"/>
        </w:rPr>
        <w:t>a</w:t>
      </w:r>
      <w:r w:rsidRPr="00940B35">
        <w:rPr>
          <w:rFonts w:ascii="Times New Roman" w:hAnsi="Times New Roman"/>
          <w:b/>
          <w:bCs/>
          <w:color w:val="000000"/>
          <w:sz w:val="26"/>
          <w:szCs w:val="26"/>
        </w:rPr>
        <w:t xml:space="preserve"> stáří dokladů</w:t>
      </w:r>
    </w:p>
    <w:p w14:paraId="3C601F10" w14:textId="7FF8D6AD" w:rsidR="00112906" w:rsidRPr="00406D35" w:rsidRDefault="00112906" w:rsidP="006E6E46">
      <w:pPr>
        <w:autoSpaceDE w:val="0"/>
        <w:autoSpaceDN w:val="0"/>
        <w:adjustRightInd w:val="0"/>
        <w:spacing w:after="120"/>
        <w:jc w:val="both"/>
        <w:rPr>
          <w:rFonts w:ascii="Times New Roman" w:hAnsi="Times New Roman"/>
          <w:sz w:val="24"/>
        </w:rPr>
      </w:pPr>
      <w:r w:rsidRPr="00406D35">
        <w:rPr>
          <w:rFonts w:ascii="Times New Roman" w:hAnsi="Times New Roman"/>
          <w:sz w:val="24"/>
        </w:rPr>
        <w:t xml:space="preserve">Všechny doklady prokazující splnění kvalifikace předkládá účastník </w:t>
      </w:r>
      <w:r w:rsidR="008876E1" w:rsidRPr="00406D35">
        <w:rPr>
          <w:rFonts w:ascii="Times New Roman" w:hAnsi="Times New Roman"/>
          <w:sz w:val="24"/>
        </w:rPr>
        <w:t>v </w:t>
      </w:r>
      <w:r w:rsidRPr="00406D35">
        <w:rPr>
          <w:rFonts w:ascii="Times New Roman" w:hAnsi="Times New Roman"/>
          <w:sz w:val="24"/>
        </w:rPr>
        <w:t xml:space="preserve"> kopii, </w:t>
      </w:r>
      <w:r w:rsidR="008876E1" w:rsidRPr="00406D35">
        <w:rPr>
          <w:rFonts w:ascii="Times New Roman" w:hAnsi="Times New Roman"/>
          <w:sz w:val="24"/>
        </w:rPr>
        <w:t>v </w:t>
      </w:r>
      <w:r w:rsidRPr="00406D35">
        <w:rPr>
          <w:rFonts w:ascii="Times New Roman" w:hAnsi="Times New Roman"/>
          <w:sz w:val="24"/>
        </w:rPr>
        <w:t xml:space="preserve"> českém nebo slovenském jazyce.</w:t>
      </w:r>
    </w:p>
    <w:p w14:paraId="4E948F50" w14:textId="0A1A19FE" w:rsidR="00112906" w:rsidRPr="00406D35" w:rsidRDefault="00112906" w:rsidP="00D80BD0">
      <w:pPr>
        <w:autoSpaceDE w:val="0"/>
        <w:autoSpaceDN w:val="0"/>
        <w:adjustRightInd w:val="0"/>
        <w:spacing w:after="120"/>
        <w:jc w:val="both"/>
        <w:rPr>
          <w:rFonts w:ascii="Times New Roman" w:hAnsi="Times New Roman"/>
          <w:sz w:val="24"/>
        </w:rPr>
      </w:pPr>
      <w:r w:rsidRPr="00406D35">
        <w:rPr>
          <w:rFonts w:ascii="Times New Roman" w:hAnsi="Times New Roman"/>
          <w:sz w:val="24"/>
        </w:rPr>
        <w:t xml:space="preserve">Doklady prokazující základní způsobilost analogicky dle § 74 zákona </w:t>
      </w:r>
      <w:r w:rsidR="008876E1" w:rsidRPr="00406D35">
        <w:rPr>
          <w:rFonts w:ascii="Times New Roman" w:hAnsi="Times New Roman"/>
          <w:sz w:val="24"/>
        </w:rPr>
        <w:t>a </w:t>
      </w:r>
      <w:r w:rsidRPr="00406D35">
        <w:rPr>
          <w:rFonts w:ascii="Times New Roman" w:hAnsi="Times New Roman"/>
          <w:sz w:val="24"/>
        </w:rPr>
        <w:t xml:space="preserve"> profesní způsobilost analogicky dle § 77 odst. </w:t>
      </w:r>
      <w:r w:rsidR="008876E1" w:rsidRPr="00406D35">
        <w:rPr>
          <w:rFonts w:ascii="Times New Roman" w:hAnsi="Times New Roman"/>
          <w:sz w:val="24"/>
        </w:rPr>
        <w:t>1 </w:t>
      </w:r>
      <w:r w:rsidRPr="00406D35">
        <w:rPr>
          <w:rFonts w:ascii="Times New Roman" w:hAnsi="Times New Roman"/>
          <w:sz w:val="24"/>
        </w:rPr>
        <w:t xml:space="preserve"> zákona musí prokazovat splnění požadovaného kritéria způsobilosti nejpozději </w:t>
      </w:r>
      <w:r w:rsidR="008876E1" w:rsidRPr="00406D35">
        <w:rPr>
          <w:rFonts w:ascii="Times New Roman" w:hAnsi="Times New Roman"/>
          <w:sz w:val="24"/>
        </w:rPr>
        <w:t>v </w:t>
      </w:r>
      <w:r w:rsidRPr="00406D35">
        <w:rPr>
          <w:rFonts w:ascii="Times New Roman" w:hAnsi="Times New Roman"/>
          <w:sz w:val="24"/>
        </w:rPr>
        <w:t xml:space="preserve"> době </w:t>
      </w:r>
      <w:r w:rsidR="008876E1" w:rsidRPr="00406D35">
        <w:rPr>
          <w:rFonts w:ascii="Times New Roman" w:hAnsi="Times New Roman"/>
          <w:sz w:val="24"/>
        </w:rPr>
        <w:t>3 </w:t>
      </w:r>
      <w:r w:rsidRPr="00406D35">
        <w:rPr>
          <w:rFonts w:ascii="Times New Roman" w:hAnsi="Times New Roman"/>
          <w:sz w:val="24"/>
        </w:rPr>
        <w:t xml:space="preserve"> měsíců přede dnem podání nabídky.</w:t>
      </w:r>
    </w:p>
    <w:p w14:paraId="344ADC7C" w14:textId="7AFB0516" w:rsidR="00112906" w:rsidRPr="00406D35" w:rsidRDefault="008876E1" w:rsidP="00D80BD0">
      <w:pPr>
        <w:autoSpaceDE w:val="0"/>
        <w:autoSpaceDN w:val="0"/>
        <w:adjustRightInd w:val="0"/>
        <w:spacing w:after="120"/>
        <w:jc w:val="both"/>
        <w:rPr>
          <w:rFonts w:ascii="Times New Roman" w:hAnsi="Times New Roman"/>
          <w:sz w:val="24"/>
        </w:rPr>
      </w:pPr>
      <w:r w:rsidRPr="00406D35">
        <w:rPr>
          <w:rFonts w:ascii="Times New Roman" w:hAnsi="Times New Roman"/>
          <w:sz w:val="24"/>
        </w:rPr>
        <w:t>V </w:t>
      </w:r>
      <w:r w:rsidR="00112906" w:rsidRPr="00406D35">
        <w:rPr>
          <w:rFonts w:ascii="Times New Roman" w:hAnsi="Times New Roman"/>
          <w:sz w:val="24"/>
        </w:rPr>
        <w:t xml:space="preserve"> případech, kdy zadavatel </w:t>
      </w:r>
      <w:r w:rsidRPr="00406D35">
        <w:rPr>
          <w:rFonts w:ascii="Times New Roman" w:hAnsi="Times New Roman"/>
          <w:sz w:val="24"/>
        </w:rPr>
        <w:t>v </w:t>
      </w:r>
      <w:r w:rsidR="00112906" w:rsidRPr="00406D35">
        <w:rPr>
          <w:rFonts w:ascii="Times New Roman" w:hAnsi="Times New Roman"/>
          <w:sz w:val="24"/>
        </w:rPr>
        <w:t xml:space="preserve"> rámci prokázání kvalifikace požaduje předložení čestného prohlášení, musí takové prohlášení obsahovat zadavatelem požadované údaje </w:t>
      </w:r>
      <w:r w:rsidRPr="00406D35">
        <w:rPr>
          <w:rFonts w:ascii="Times New Roman" w:hAnsi="Times New Roman"/>
          <w:sz w:val="24"/>
        </w:rPr>
        <w:t>a </w:t>
      </w:r>
      <w:r w:rsidR="00112906" w:rsidRPr="00406D35">
        <w:rPr>
          <w:rFonts w:ascii="Times New Roman" w:hAnsi="Times New Roman"/>
          <w:sz w:val="24"/>
        </w:rPr>
        <w:t xml:space="preserve"> musí být současně podepsáno osobou oprávněnou jednat za účastníka.</w:t>
      </w:r>
    </w:p>
    <w:p w14:paraId="36F95485" w14:textId="10A51F1E" w:rsidR="00112906" w:rsidRPr="00406D35" w:rsidRDefault="00112906" w:rsidP="00D80BD0">
      <w:pPr>
        <w:autoSpaceDE w:val="0"/>
        <w:autoSpaceDN w:val="0"/>
        <w:adjustRightInd w:val="0"/>
        <w:spacing w:after="120"/>
        <w:jc w:val="both"/>
        <w:rPr>
          <w:rFonts w:ascii="Times New Roman" w:hAnsi="Times New Roman"/>
          <w:sz w:val="24"/>
        </w:rPr>
      </w:pPr>
      <w:r w:rsidRPr="00406D35">
        <w:rPr>
          <w:rFonts w:ascii="Times New Roman" w:hAnsi="Times New Roman"/>
          <w:sz w:val="24"/>
        </w:rPr>
        <w:t xml:space="preserve">Pokud za účastníka jedná zmocněnec na základě plné moci, musí být </w:t>
      </w:r>
      <w:r w:rsidR="008876E1" w:rsidRPr="00406D35">
        <w:rPr>
          <w:rFonts w:ascii="Times New Roman" w:hAnsi="Times New Roman"/>
          <w:sz w:val="24"/>
        </w:rPr>
        <w:t>v </w:t>
      </w:r>
      <w:r w:rsidRPr="00406D35">
        <w:rPr>
          <w:rFonts w:ascii="Times New Roman" w:hAnsi="Times New Roman"/>
          <w:sz w:val="24"/>
        </w:rPr>
        <w:t xml:space="preserve"> nabídce předložena plná moc </w:t>
      </w:r>
      <w:r w:rsidR="008876E1" w:rsidRPr="00406D35">
        <w:rPr>
          <w:rFonts w:ascii="Times New Roman" w:hAnsi="Times New Roman"/>
          <w:sz w:val="24"/>
        </w:rPr>
        <w:t>v </w:t>
      </w:r>
      <w:r w:rsidRPr="00406D35">
        <w:rPr>
          <w:rFonts w:ascii="Times New Roman" w:hAnsi="Times New Roman"/>
          <w:sz w:val="24"/>
        </w:rPr>
        <w:t xml:space="preserve"> originále nebo </w:t>
      </w:r>
      <w:r w:rsidR="008876E1" w:rsidRPr="00406D35">
        <w:rPr>
          <w:rFonts w:ascii="Times New Roman" w:hAnsi="Times New Roman"/>
          <w:sz w:val="24"/>
        </w:rPr>
        <w:t>v </w:t>
      </w:r>
      <w:r w:rsidRPr="00406D35">
        <w:rPr>
          <w:rFonts w:ascii="Times New Roman" w:hAnsi="Times New Roman"/>
          <w:sz w:val="24"/>
        </w:rPr>
        <w:t xml:space="preserve"> úředně ověřené kopii podepsána osobou oprávněnou jednat za účastníka.</w:t>
      </w:r>
    </w:p>
    <w:p w14:paraId="713DEF94" w14:textId="2501CB66" w:rsidR="00B66215" w:rsidRPr="00406D35" w:rsidRDefault="00B66215"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Obchodní </w:t>
      </w:r>
      <w:r w:rsidR="008876E1" w:rsidRPr="00406D35">
        <w:rPr>
          <w:rFonts w:ascii="Times New Roman" w:hAnsi="Times New Roman"/>
          <w:b/>
          <w:bCs/>
          <w:color w:val="000000"/>
          <w:sz w:val="28"/>
          <w:szCs w:val="24"/>
        </w:rPr>
        <w:t>a </w:t>
      </w:r>
      <w:r w:rsidRPr="00406D35">
        <w:rPr>
          <w:rFonts w:ascii="Times New Roman" w:hAnsi="Times New Roman"/>
          <w:b/>
          <w:bCs/>
          <w:color w:val="000000"/>
          <w:sz w:val="28"/>
          <w:szCs w:val="24"/>
        </w:rPr>
        <w:t>platební podmínky</w:t>
      </w:r>
      <w:r w:rsidR="001B1994" w:rsidRPr="00406D35">
        <w:rPr>
          <w:rFonts w:ascii="Times New Roman" w:hAnsi="Times New Roman"/>
          <w:b/>
          <w:bCs/>
          <w:color w:val="000000"/>
          <w:sz w:val="28"/>
          <w:szCs w:val="24"/>
        </w:rPr>
        <w:t xml:space="preserve">, </w:t>
      </w:r>
      <w:r w:rsidR="00A0797E" w:rsidRPr="00406D35">
        <w:rPr>
          <w:rFonts w:ascii="Times New Roman" w:hAnsi="Times New Roman"/>
          <w:b/>
          <w:bCs/>
          <w:color w:val="000000"/>
          <w:sz w:val="28"/>
          <w:szCs w:val="24"/>
        </w:rPr>
        <w:t>návrh smlouvy</w:t>
      </w:r>
    </w:p>
    <w:p w14:paraId="701D00AA" w14:textId="4AEA6B21" w:rsidR="00B66215" w:rsidRPr="00406D35" w:rsidRDefault="00B66215" w:rsidP="00D239D8">
      <w:pPr>
        <w:pStyle w:val="Textodstavce"/>
        <w:numPr>
          <w:ilvl w:val="0"/>
          <w:numId w:val="0"/>
        </w:numPr>
        <w:tabs>
          <w:tab w:val="clear" w:pos="851"/>
        </w:tabs>
        <w:spacing w:after="240"/>
        <w:rPr>
          <w:szCs w:val="22"/>
        </w:rPr>
      </w:pPr>
      <w:r w:rsidRPr="00406D35">
        <w:rPr>
          <w:szCs w:val="22"/>
        </w:rPr>
        <w:t xml:space="preserve">Obchodní </w:t>
      </w:r>
      <w:r w:rsidR="008876E1" w:rsidRPr="00406D35">
        <w:rPr>
          <w:szCs w:val="22"/>
        </w:rPr>
        <w:t>a </w:t>
      </w:r>
      <w:r w:rsidRPr="00406D35">
        <w:rPr>
          <w:szCs w:val="22"/>
        </w:rPr>
        <w:t xml:space="preserve"> platební podmínky jsou blíže specifikovány </w:t>
      </w:r>
      <w:r w:rsidR="008876E1" w:rsidRPr="00406D35">
        <w:rPr>
          <w:szCs w:val="22"/>
        </w:rPr>
        <w:t>v </w:t>
      </w:r>
      <w:r w:rsidR="00A222A6" w:rsidRPr="00406D35">
        <w:rPr>
          <w:szCs w:val="22"/>
        </w:rPr>
        <w:t> závazn</w:t>
      </w:r>
      <w:r w:rsidR="00EB5E80" w:rsidRPr="00406D35">
        <w:rPr>
          <w:szCs w:val="22"/>
        </w:rPr>
        <w:t>ém</w:t>
      </w:r>
      <w:r w:rsidR="00A222A6" w:rsidRPr="00406D35">
        <w:rPr>
          <w:szCs w:val="22"/>
        </w:rPr>
        <w:t xml:space="preserve"> </w:t>
      </w:r>
      <w:r w:rsidRPr="00406D35">
        <w:rPr>
          <w:szCs w:val="22"/>
        </w:rPr>
        <w:t>návr</w:t>
      </w:r>
      <w:r w:rsidR="00EB5E80" w:rsidRPr="00406D35">
        <w:rPr>
          <w:szCs w:val="22"/>
        </w:rPr>
        <w:t>hu</w:t>
      </w:r>
      <w:r w:rsidRPr="00406D35">
        <w:rPr>
          <w:szCs w:val="22"/>
        </w:rPr>
        <w:t xml:space="preserve"> </w:t>
      </w:r>
      <w:r w:rsidR="00900BF3" w:rsidRPr="00406D35">
        <w:rPr>
          <w:szCs w:val="22"/>
        </w:rPr>
        <w:t>s</w:t>
      </w:r>
      <w:r w:rsidR="00B20A5A" w:rsidRPr="00406D35">
        <w:rPr>
          <w:szCs w:val="22"/>
        </w:rPr>
        <w:t>mlouvy</w:t>
      </w:r>
      <w:r w:rsidR="00A222A6" w:rsidRPr="00406D35">
        <w:rPr>
          <w:szCs w:val="22"/>
        </w:rPr>
        <w:t>, kter</w:t>
      </w:r>
      <w:r w:rsidR="00EB5E80" w:rsidRPr="00406D35">
        <w:rPr>
          <w:szCs w:val="22"/>
        </w:rPr>
        <w:t>ý</w:t>
      </w:r>
      <w:r w:rsidR="00A222A6" w:rsidRPr="00406D35">
        <w:rPr>
          <w:szCs w:val="22"/>
        </w:rPr>
        <w:t xml:space="preserve"> tvoří přílohu </w:t>
      </w:r>
      <w:r w:rsidR="008876E1" w:rsidRPr="00406D35">
        <w:rPr>
          <w:szCs w:val="22"/>
        </w:rPr>
        <w:t>č</w:t>
      </w:r>
      <w:r w:rsidR="00A222A6" w:rsidRPr="00406D35">
        <w:rPr>
          <w:szCs w:val="22"/>
        </w:rPr>
        <w:t xml:space="preserve">. </w:t>
      </w:r>
      <w:r w:rsidR="008876E1" w:rsidRPr="00406D35">
        <w:rPr>
          <w:szCs w:val="22"/>
        </w:rPr>
        <w:t>2 </w:t>
      </w:r>
      <w:r w:rsidR="00A222A6" w:rsidRPr="00406D35">
        <w:rPr>
          <w:szCs w:val="22"/>
        </w:rPr>
        <w:t xml:space="preserve"> této </w:t>
      </w:r>
      <w:r w:rsidR="00D05F43">
        <w:rPr>
          <w:szCs w:val="22"/>
        </w:rPr>
        <w:t>ZD</w:t>
      </w:r>
      <w:r w:rsidRPr="00406D35">
        <w:rPr>
          <w:szCs w:val="22"/>
        </w:rPr>
        <w:t>.</w:t>
      </w:r>
    </w:p>
    <w:p w14:paraId="67D1C26B" w14:textId="53F446F1" w:rsidR="00585B9A" w:rsidRDefault="00585B9A" w:rsidP="00A175D5">
      <w:pPr>
        <w:pStyle w:val="Textodstavce"/>
        <w:numPr>
          <w:ilvl w:val="0"/>
          <w:numId w:val="0"/>
        </w:numPr>
        <w:rPr>
          <w:szCs w:val="22"/>
        </w:rPr>
      </w:pPr>
      <w:r>
        <w:rPr>
          <w:szCs w:val="22"/>
        </w:rPr>
        <w:t>Účastník není povinen do své nabídky připojit závazný návrh Smlouvy. Nedílnou součástí nabídky jsou však přílohy č. 4 a 5 smlouvy.</w:t>
      </w:r>
    </w:p>
    <w:p w14:paraId="05753DCA" w14:textId="40027C3D" w:rsidR="00B66215" w:rsidRPr="00406D35" w:rsidRDefault="008876E1" w:rsidP="00E003BD">
      <w:pPr>
        <w:pStyle w:val="Textodstavce"/>
        <w:numPr>
          <w:ilvl w:val="0"/>
          <w:numId w:val="0"/>
        </w:numPr>
        <w:rPr>
          <w:szCs w:val="22"/>
        </w:rPr>
      </w:pPr>
      <w:r w:rsidRPr="00406D35">
        <w:rPr>
          <w:szCs w:val="22"/>
        </w:rPr>
        <w:t>V </w:t>
      </w:r>
      <w:r w:rsidR="00B66215" w:rsidRPr="00406D35">
        <w:rPr>
          <w:szCs w:val="22"/>
        </w:rPr>
        <w:t xml:space="preserve"> příloze </w:t>
      </w:r>
      <w:r w:rsidRPr="00406D35">
        <w:rPr>
          <w:szCs w:val="22"/>
        </w:rPr>
        <w:t>č</w:t>
      </w:r>
      <w:r w:rsidR="005E3B96" w:rsidRPr="00406D35">
        <w:rPr>
          <w:szCs w:val="22"/>
        </w:rPr>
        <w:t xml:space="preserve">. </w:t>
      </w:r>
      <w:r w:rsidRPr="00406D35">
        <w:rPr>
          <w:szCs w:val="22"/>
        </w:rPr>
        <w:t>5 </w:t>
      </w:r>
      <w:r w:rsidR="005E3B96" w:rsidRPr="00406D35">
        <w:rPr>
          <w:szCs w:val="22"/>
        </w:rPr>
        <w:t xml:space="preserve"> </w:t>
      </w:r>
      <w:r w:rsidRPr="00406D35">
        <w:rPr>
          <w:szCs w:val="22"/>
        </w:rPr>
        <w:t>s </w:t>
      </w:r>
      <w:r w:rsidR="00B66215" w:rsidRPr="00406D35">
        <w:rPr>
          <w:szCs w:val="22"/>
        </w:rPr>
        <w:t xml:space="preserve"> názvem „</w:t>
      </w:r>
      <w:r w:rsidR="004F457A" w:rsidRPr="00406D35">
        <w:rPr>
          <w:szCs w:val="22"/>
        </w:rPr>
        <w:t>S</w:t>
      </w:r>
      <w:r w:rsidR="00B66215" w:rsidRPr="00406D35">
        <w:rPr>
          <w:szCs w:val="22"/>
        </w:rPr>
        <w:t xml:space="preserve">eznam </w:t>
      </w:r>
      <w:r w:rsidR="001F573B" w:rsidRPr="00406D35">
        <w:rPr>
          <w:szCs w:val="22"/>
        </w:rPr>
        <w:t>podd</w:t>
      </w:r>
      <w:r w:rsidR="00B66215" w:rsidRPr="00406D35">
        <w:rPr>
          <w:szCs w:val="22"/>
        </w:rPr>
        <w:t xml:space="preserve">odavatelů“ </w:t>
      </w:r>
      <w:r w:rsidR="001F573B" w:rsidRPr="00406D35">
        <w:rPr>
          <w:szCs w:val="22"/>
        </w:rPr>
        <w:t xml:space="preserve">účastník </w:t>
      </w:r>
      <w:r w:rsidR="00B66215" w:rsidRPr="00406D35">
        <w:rPr>
          <w:szCs w:val="22"/>
        </w:rPr>
        <w:t xml:space="preserve">uvede, jaká část veřejné zakázky má být plněna prostřednictvím </w:t>
      </w:r>
      <w:r w:rsidR="001F573B" w:rsidRPr="00406D35">
        <w:rPr>
          <w:szCs w:val="22"/>
        </w:rPr>
        <w:t>podd</w:t>
      </w:r>
      <w:r w:rsidR="00B66215" w:rsidRPr="00406D35">
        <w:rPr>
          <w:szCs w:val="22"/>
        </w:rPr>
        <w:t>odavatele (</w:t>
      </w:r>
      <w:r w:rsidR="00A222A6" w:rsidRPr="00406D35">
        <w:rPr>
          <w:szCs w:val="22"/>
        </w:rPr>
        <w:t xml:space="preserve">ideálně </w:t>
      </w:r>
      <w:r w:rsidR="00B66215" w:rsidRPr="00406D35">
        <w:rPr>
          <w:szCs w:val="22"/>
        </w:rPr>
        <w:t xml:space="preserve">vyjádřeno procenty odpovídajícími poměru finančního objemu subdodávky </w:t>
      </w:r>
      <w:r w:rsidRPr="00406D35">
        <w:rPr>
          <w:szCs w:val="22"/>
        </w:rPr>
        <w:t>k </w:t>
      </w:r>
      <w:r w:rsidR="00B66215" w:rsidRPr="00406D35">
        <w:rPr>
          <w:szCs w:val="22"/>
        </w:rPr>
        <w:t xml:space="preserve"> finančnímu objemu celé veřejné zakázky </w:t>
      </w:r>
      <w:r w:rsidRPr="00406D35">
        <w:rPr>
          <w:szCs w:val="22"/>
        </w:rPr>
        <w:t>a </w:t>
      </w:r>
      <w:r w:rsidR="00B66215" w:rsidRPr="00406D35">
        <w:rPr>
          <w:szCs w:val="22"/>
        </w:rPr>
        <w:t xml:space="preserve"> stručný</w:t>
      </w:r>
      <w:r w:rsidR="00A222A6" w:rsidRPr="00406D35">
        <w:rPr>
          <w:szCs w:val="22"/>
        </w:rPr>
        <w:t>m</w:t>
      </w:r>
      <w:r w:rsidR="00B66215" w:rsidRPr="00406D35">
        <w:rPr>
          <w:szCs w:val="22"/>
        </w:rPr>
        <w:t xml:space="preserve"> popis</w:t>
      </w:r>
      <w:r w:rsidR="00A222A6" w:rsidRPr="00406D35">
        <w:rPr>
          <w:szCs w:val="22"/>
        </w:rPr>
        <w:t>em</w:t>
      </w:r>
      <w:r w:rsidR="00B66215" w:rsidRPr="00406D35">
        <w:rPr>
          <w:szCs w:val="22"/>
        </w:rPr>
        <w:t xml:space="preserve"> </w:t>
      </w:r>
      <w:r w:rsidR="00A222A6" w:rsidRPr="00406D35">
        <w:rPr>
          <w:szCs w:val="22"/>
        </w:rPr>
        <w:t>části</w:t>
      </w:r>
      <w:r w:rsidR="00B66215" w:rsidRPr="00406D35">
        <w:rPr>
          <w:szCs w:val="22"/>
        </w:rPr>
        <w:t xml:space="preserve"> veřejné zakázky, která bude p</w:t>
      </w:r>
      <w:r w:rsidR="00A222A6" w:rsidRPr="00406D35">
        <w:rPr>
          <w:szCs w:val="22"/>
        </w:rPr>
        <w:t xml:space="preserve">rovedena </w:t>
      </w:r>
      <w:r w:rsidR="00D325E4" w:rsidRPr="00406D35">
        <w:rPr>
          <w:szCs w:val="22"/>
        </w:rPr>
        <w:t>pod</w:t>
      </w:r>
      <w:r w:rsidR="00A222A6" w:rsidRPr="00406D35">
        <w:rPr>
          <w:szCs w:val="22"/>
        </w:rPr>
        <w:t xml:space="preserve">dodavatelsky) </w:t>
      </w:r>
      <w:r w:rsidRPr="00406D35">
        <w:rPr>
          <w:szCs w:val="22"/>
        </w:rPr>
        <w:t>a </w:t>
      </w:r>
      <w:r w:rsidR="00A222A6" w:rsidRPr="00406D35">
        <w:rPr>
          <w:szCs w:val="22"/>
        </w:rPr>
        <w:t xml:space="preserve"> uvede </w:t>
      </w:r>
      <w:r w:rsidR="00A222A6" w:rsidRPr="00406D35">
        <w:rPr>
          <w:szCs w:val="22"/>
        </w:rPr>
        <w:lastRenderedPageBreak/>
        <w:t xml:space="preserve">identifikační údaje každého </w:t>
      </w:r>
      <w:r w:rsidR="001F573B" w:rsidRPr="00406D35">
        <w:rPr>
          <w:szCs w:val="22"/>
        </w:rPr>
        <w:t>podd</w:t>
      </w:r>
      <w:r w:rsidR="00A222A6" w:rsidRPr="00406D35">
        <w:rPr>
          <w:szCs w:val="22"/>
        </w:rPr>
        <w:t>odavatele</w:t>
      </w:r>
      <w:r w:rsidR="00B66215" w:rsidRPr="00406D35">
        <w:rPr>
          <w:szCs w:val="22"/>
        </w:rPr>
        <w:t>.</w:t>
      </w:r>
      <w:r w:rsidR="00AF2BDD" w:rsidRPr="00406D35">
        <w:rPr>
          <w:szCs w:val="22"/>
        </w:rPr>
        <w:t xml:space="preserve"> Seznam poddodavatelů bude předložen </w:t>
      </w:r>
      <w:r w:rsidRPr="00406D35">
        <w:rPr>
          <w:szCs w:val="22"/>
        </w:rPr>
        <w:t>v </w:t>
      </w:r>
      <w:r w:rsidR="00AF2BDD" w:rsidRPr="00406D35">
        <w:rPr>
          <w:szCs w:val="22"/>
        </w:rPr>
        <w:t xml:space="preserve"> nabídce </w:t>
      </w:r>
      <w:r w:rsidRPr="00406D35">
        <w:rPr>
          <w:szCs w:val="22"/>
        </w:rPr>
        <w:t>v </w:t>
      </w:r>
      <w:r w:rsidR="00AF2BDD" w:rsidRPr="00406D35">
        <w:rPr>
          <w:szCs w:val="22"/>
        </w:rPr>
        <w:t xml:space="preserve"> tištěné </w:t>
      </w:r>
      <w:r w:rsidRPr="00406D35">
        <w:rPr>
          <w:szCs w:val="22"/>
        </w:rPr>
        <w:t>i </w:t>
      </w:r>
      <w:r w:rsidR="00AF2BDD" w:rsidRPr="00406D35">
        <w:rPr>
          <w:szCs w:val="22"/>
        </w:rPr>
        <w:t xml:space="preserve"> </w:t>
      </w:r>
      <w:r w:rsidRPr="00406D35">
        <w:rPr>
          <w:szCs w:val="22"/>
        </w:rPr>
        <w:t>v </w:t>
      </w:r>
      <w:r w:rsidR="00AF2BDD" w:rsidRPr="00406D35">
        <w:rPr>
          <w:szCs w:val="22"/>
        </w:rPr>
        <w:t xml:space="preserve"> elektronické podobě. </w:t>
      </w:r>
      <w:r w:rsidRPr="00406D35">
        <w:rPr>
          <w:szCs w:val="22"/>
        </w:rPr>
        <w:t>V </w:t>
      </w:r>
      <w:r w:rsidR="00AF2BDD" w:rsidRPr="00406D35">
        <w:rPr>
          <w:szCs w:val="22"/>
        </w:rPr>
        <w:t xml:space="preserve"> obou verzích musí být shodný.</w:t>
      </w:r>
    </w:p>
    <w:p w14:paraId="346E514D" w14:textId="1A308F40" w:rsidR="00585B9A" w:rsidRPr="006222F0" w:rsidRDefault="00585B9A" w:rsidP="00585B9A">
      <w:pPr>
        <w:spacing w:before="120" w:after="240"/>
        <w:jc w:val="both"/>
        <w:rPr>
          <w:rFonts w:ascii="Times New Roman" w:hAnsi="Times New Roman"/>
          <w:b/>
          <w:sz w:val="24"/>
        </w:rPr>
      </w:pPr>
      <w:r w:rsidRPr="006222F0">
        <w:rPr>
          <w:rFonts w:ascii="Times New Roman" w:hAnsi="Times New Roman"/>
          <w:b/>
          <w:sz w:val="24"/>
        </w:rPr>
        <w:t xml:space="preserve">Podáním nabídky účastník </w:t>
      </w:r>
      <w:r>
        <w:rPr>
          <w:rFonts w:ascii="Times New Roman" w:hAnsi="Times New Roman"/>
          <w:b/>
          <w:sz w:val="24"/>
        </w:rPr>
        <w:t>výběrového</w:t>
      </w:r>
      <w:r w:rsidRPr="006222F0">
        <w:rPr>
          <w:rFonts w:ascii="Times New Roman" w:hAnsi="Times New Roman"/>
          <w:b/>
          <w:sz w:val="24"/>
        </w:rPr>
        <w:t xml:space="preserve"> řízení bezvýhradně souhlasí s podmínkami uvedenými v závazném návrhu Smlouvy (včetně příloh). S vybraným dodavatelem bude uzavřena smlouva ve znění dle závazného návrhu Smlouvy, přičemž do textu smlouvy budou před jejím uzavřením doplněny vyznačené údaje (v souladu s informacemi uvedenými v nabídce účastníka). V případě, že vybraný dodavatel podá společnou nabídku, bude závazný návrh Smlouvy před podpisem upraven takovým způsobem, aby respektoval skutečnost, že na straně dodavatele je více osob. </w:t>
      </w:r>
    </w:p>
    <w:p w14:paraId="39208302" w14:textId="50E4D515" w:rsidR="00412C65" w:rsidRPr="00406D35" w:rsidRDefault="00412C65"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Požadavky na způsob zpracování </w:t>
      </w:r>
      <w:r w:rsidR="00AF2BDD" w:rsidRPr="00406D35">
        <w:rPr>
          <w:rFonts w:ascii="Times New Roman" w:hAnsi="Times New Roman"/>
          <w:b/>
          <w:bCs/>
          <w:color w:val="000000"/>
          <w:sz w:val="28"/>
          <w:szCs w:val="24"/>
        </w:rPr>
        <w:t xml:space="preserve">nabídkové ceny </w:t>
      </w:r>
      <w:r w:rsidR="008876E1" w:rsidRPr="00406D35">
        <w:rPr>
          <w:rFonts w:ascii="Times New Roman" w:hAnsi="Times New Roman"/>
          <w:b/>
          <w:bCs/>
          <w:color w:val="000000"/>
          <w:sz w:val="28"/>
          <w:szCs w:val="24"/>
        </w:rPr>
        <w:t>a</w:t>
      </w:r>
      <w:bookmarkStart w:id="11" w:name="_GoBack"/>
      <w:bookmarkEnd w:id="11"/>
      <w:r w:rsidR="00AF2BDD" w:rsidRPr="00406D35">
        <w:rPr>
          <w:rFonts w:ascii="Times New Roman" w:hAnsi="Times New Roman"/>
          <w:b/>
          <w:bCs/>
          <w:color w:val="000000"/>
          <w:sz w:val="28"/>
          <w:szCs w:val="24"/>
        </w:rPr>
        <w:t xml:space="preserve"> </w:t>
      </w:r>
      <w:r w:rsidRPr="00406D35">
        <w:rPr>
          <w:rFonts w:ascii="Times New Roman" w:hAnsi="Times New Roman"/>
          <w:b/>
          <w:bCs/>
          <w:color w:val="000000"/>
          <w:sz w:val="28"/>
          <w:szCs w:val="24"/>
        </w:rPr>
        <w:t xml:space="preserve">nabídky </w:t>
      </w:r>
    </w:p>
    <w:p w14:paraId="7C2145F4" w14:textId="77777777" w:rsidR="004010E0" w:rsidRPr="00940B35" w:rsidRDefault="004010E0"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Požadavky na způsob zpracování nabídkové ceny</w:t>
      </w:r>
    </w:p>
    <w:p w14:paraId="2385A9B6" w14:textId="3A649FF3" w:rsidR="00412C65" w:rsidRPr="00406D35" w:rsidRDefault="00B858BE"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Nabídková cena musí být zpracována </w:t>
      </w:r>
      <w:r w:rsidR="008876E1" w:rsidRPr="00406D35">
        <w:rPr>
          <w:rFonts w:ascii="Times New Roman" w:hAnsi="Times New Roman"/>
          <w:sz w:val="24"/>
        </w:rPr>
        <w:t>v </w:t>
      </w:r>
      <w:r w:rsidRPr="00406D35">
        <w:rPr>
          <w:rFonts w:ascii="Times New Roman" w:hAnsi="Times New Roman"/>
          <w:sz w:val="24"/>
        </w:rPr>
        <w:t xml:space="preserve"> Kč jako cena maximální za splnění specifikovaného předmětu plnění veřejné zakázky </w:t>
      </w:r>
      <w:r w:rsidR="008876E1" w:rsidRPr="00406D35">
        <w:rPr>
          <w:rFonts w:ascii="Times New Roman" w:hAnsi="Times New Roman"/>
          <w:sz w:val="24"/>
        </w:rPr>
        <w:t>v </w:t>
      </w:r>
      <w:r w:rsidRPr="00406D35">
        <w:rPr>
          <w:rFonts w:ascii="Times New Roman" w:hAnsi="Times New Roman"/>
          <w:sz w:val="24"/>
        </w:rPr>
        <w:t xml:space="preserve"> nabízeném termínu </w:t>
      </w:r>
      <w:r w:rsidR="008876E1" w:rsidRPr="00406D35">
        <w:rPr>
          <w:rFonts w:ascii="Times New Roman" w:hAnsi="Times New Roman"/>
          <w:sz w:val="24"/>
        </w:rPr>
        <w:t>a </w:t>
      </w:r>
      <w:r w:rsidRPr="00406D35">
        <w:rPr>
          <w:rFonts w:ascii="Times New Roman" w:hAnsi="Times New Roman"/>
          <w:sz w:val="24"/>
        </w:rPr>
        <w:t xml:space="preserve"> kvalitě. Nabídková cena bude obsahovat veškeré práce </w:t>
      </w:r>
      <w:r w:rsidR="008876E1" w:rsidRPr="00406D35">
        <w:rPr>
          <w:rFonts w:ascii="Times New Roman" w:hAnsi="Times New Roman"/>
          <w:sz w:val="24"/>
        </w:rPr>
        <w:t>a </w:t>
      </w:r>
      <w:r w:rsidRPr="00406D35">
        <w:rPr>
          <w:rFonts w:ascii="Times New Roman" w:hAnsi="Times New Roman"/>
          <w:sz w:val="24"/>
        </w:rPr>
        <w:t xml:space="preserve"> související činnosti nutné </w:t>
      </w:r>
      <w:r w:rsidR="008876E1" w:rsidRPr="00406D35">
        <w:rPr>
          <w:rFonts w:ascii="Times New Roman" w:hAnsi="Times New Roman"/>
          <w:sz w:val="24"/>
        </w:rPr>
        <w:t>k </w:t>
      </w:r>
      <w:r w:rsidRPr="00406D35">
        <w:rPr>
          <w:rFonts w:ascii="Times New Roman" w:hAnsi="Times New Roman"/>
          <w:sz w:val="24"/>
        </w:rPr>
        <w:t xml:space="preserve"> řádnému </w:t>
      </w:r>
      <w:r w:rsidR="008876E1" w:rsidRPr="00406D35">
        <w:rPr>
          <w:rFonts w:ascii="Times New Roman" w:hAnsi="Times New Roman"/>
          <w:sz w:val="24"/>
        </w:rPr>
        <w:t>a </w:t>
      </w:r>
      <w:r w:rsidRPr="00406D35">
        <w:rPr>
          <w:rFonts w:ascii="Times New Roman" w:hAnsi="Times New Roman"/>
          <w:sz w:val="24"/>
        </w:rPr>
        <w:t xml:space="preserve"> úplnému zhotovení předmětu veřejné zakázky.</w:t>
      </w:r>
    </w:p>
    <w:p w14:paraId="154685FD" w14:textId="4B9906C9" w:rsidR="00182A03" w:rsidRPr="00406D35" w:rsidRDefault="00182A03" w:rsidP="00D239D8">
      <w:pPr>
        <w:tabs>
          <w:tab w:val="left" w:pos="4918"/>
        </w:tabs>
        <w:spacing w:after="120" w:line="240" w:lineRule="auto"/>
        <w:jc w:val="both"/>
        <w:rPr>
          <w:rFonts w:ascii="Times New Roman" w:hAnsi="Times New Roman"/>
          <w:sz w:val="24"/>
        </w:rPr>
      </w:pPr>
      <w:r w:rsidRPr="00406D35">
        <w:rPr>
          <w:rFonts w:ascii="Times New Roman" w:hAnsi="Times New Roman"/>
          <w:sz w:val="24"/>
        </w:rPr>
        <w:t>Nabídková cena bude zpracována oceněním</w:t>
      </w:r>
      <w:r w:rsidR="00382FF3" w:rsidRPr="00406D35">
        <w:rPr>
          <w:rFonts w:ascii="Times New Roman" w:hAnsi="Times New Roman"/>
          <w:sz w:val="24"/>
        </w:rPr>
        <w:t xml:space="preserve"> Podrobného rozpisu ceny</w:t>
      </w:r>
      <w:r w:rsidRPr="00406D35">
        <w:rPr>
          <w:rFonts w:ascii="Times New Roman" w:hAnsi="Times New Roman"/>
          <w:sz w:val="24"/>
        </w:rPr>
        <w:t>, kter</w:t>
      </w:r>
      <w:r w:rsidR="00382FF3" w:rsidRPr="00406D35">
        <w:rPr>
          <w:rFonts w:ascii="Times New Roman" w:hAnsi="Times New Roman"/>
          <w:sz w:val="24"/>
        </w:rPr>
        <w:t>ý</w:t>
      </w:r>
      <w:r w:rsidRPr="00406D35">
        <w:rPr>
          <w:rFonts w:ascii="Times New Roman" w:hAnsi="Times New Roman"/>
          <w:sz w:val="24"/>
        </w:rPr>
        <w:t xml:space="preserve"> tvoří přílohu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4 </w:t>
      </w:r>
      <w:r w:rsidRPr="00406D35">
        <w:rPr>
          <w:rFonts w:ascii="Times New Roman" w:hAnsi="Times New Roman"/>
          <w:sz w:val="24"/>
        </w:rPr>
        <w:t xml:space="preserve"> této </w:t>
      </w:r>
      <w:r w:rsidR="00D05F43">
        <w:rPr>
          <w:rFonts w:ascii="Times New Roman" w:hAnsi="Times New Roman"/>
          <w:sz w:val="24"/>
        </w:rPr>
        <w:t>ZD</w:t>
      </w:r>
      <w:r w:rsidRPr="00406D35">
        <w:rPr>
          <w:rFonts w:ascii="Times New Roman" w:hAnsi="Times New Roman"/>
          <w:sz w:val="24"/>
        </w:rPr>
        <w:t>, přičemž musí být oceněny všechny ze součástí plnění. Oceněním všech součástí plnění rozumí:</w:t>
      </w:r>
    </w:p>
    <w:p w14:paraId="4D8F0A1C" w14:textId="6485DCEF" w:rsidR="00182A03" w:rsidRPr="00406D35" w:rsidRDefault="00182A03" w:rsidP="00F72EE0">
      <w:pPr>
        <w:numPr>
          <w:ilvl w:val="0"/>
          <w:numId w:val="6"/>
        </w:numPr>
        <w:spacing w:after="60" w:line="240" w:lineRule="auto"/>
        <w:ind w:left="714" w:hanging="357"/>
        <w:jc w:val="both"/>
        <w:rPr>
          <w:rFonts w:ascii="Times New Roman" w:hAnsi="Times New Roman"/>
          <w:sz w:val="24"/>
        </w:rPr>
      </w:pPr>
      <w:r w:rsidRPr="00406D35">
        <w:rPr>
          <w:rFonts w:ascii="Times New Roman" w:hAnsi="Times New Roman"/>
          <w:sz w:val="24"/>
        </w:rPr>
        <w:t xml:space="preserve">Ocenění jednotlivých činností uvedených </w:t>
      </w:r>
      <w:r w:rsidR="008876E1" w:rsidRPr="00406D35">
        <w:rPr>
          <w:rFonts w:ascii="Times New Roman" w:hAnsi="Times New Roman"/>
          <w:sz w:val="24"/>
        </w:rPr>
        <w:t>v </w:t>
      </w:r>
      <w:r w:rsidRPr="00406D35">
        <w:rPr>
          <w:rFonts w:ascii="Times New Roman" w:hAnsi="Times New Roman"/>
          <w:sz w:val="24"/>
        </w:rPr>
        <w:t xml:space="preserve"> rámci bodu </w:t>
      </w:r>
      <w:r w:rsidR="008876E1" w:rsidRPr="00406D35">
        <w:rPr>
          <w:rFonts w:ascii="Times New Roman" w:hAnsi="Times New Roman"/>
          <w:sz w:val="24"/>
        </w:rPr>
        <w:t>1</w:t>
      </w:r>
      <w:r w:rsidRPr="00406D35">
        <w:rPr>
          <w:rFonts w:ascii="Times New Roman" w:hAnsi="Times New Roman"/>
          <w:sz w:val="24"/>
        </w:rPr>
        <w:t>. Průzkumy</w:t>
      </w:r>
      <w:del w:id="12" w:author="Veronika Sedláčková" w:date="2019-01-21T08:25:00Z">
        <w:r w:rsidRPr="00406D35" w:rsidDel="00824F50">
          <w:rPr>
            <w:rFonts w:ascii="Times New Roman" w:hAnsi="Times New Roman"/>
            <w:sz w:val="24"/>
          </w:rPr>
          <w:delText xml:space="preserve"> </w:delText>
        </w:r>
        <w:r w:rsidR="008876E1" w:rsidRPr="00406D35" w:rsidDel="00824F50">
          <w:rPr>
            <w:rFonts w:ascii="Times New Roman" w:hAnsi="Times New Roman"/>
            <w:sz w:val="24"/>
          </w:rPr>
          <w:delText>a </w:delText>
        </w:r>
        <w:r w:rsidRPr="00406D35" w:rsidDel="00824F50">
          <w:rPr>
            <w:rFonts w:ascii="Times New Roman" w:hAnsi="Times New Roman"/>
            <w:sz w:val="24"/>
          </w:rPr>
          <w:delText xml:space="preserve"> zaměření</w:delText>
        </w:r>
      </w:del>
      <w:r w:rsidRPr="00406D35">
        <w:rPr>
          <w:rFonts w:ascii="Times New Roman" w:hAnsi="Times New Roman"/>
          <w:sz w:val="24"/>
        </w:rPr>
        <w:t xml:space="preserve">; pro vyloučení pochybností </w:t>
      </w:r>
      <w:r w:rsidR="009B76F4" w:rsidRPr="00406D35">
        <w:rPr>
          <w:rFonts w:ascii="Times New Roman" w:hAnsi="Times New Roman"/>
          <w:sz w:val="24"/>
        </w:rPr>
        <w:t>z</w:t>
      </w:r>
      <w:r w:rsidRPr="00406D35">
        <w:rPr>
          <w:rFonts w:ascii="Times New Roman" w:hAnsi="Times New Roman"/>
          <w:sz w:val="24"/>
        </w:rPr>
        <w:t xml:space="preserve">adavatel výslovně stanovuje, že musí být oceněny všechny jednotlivé činnosti uvedené </w:t>
      </w:r>
      <w:r w:rsidR="008876E1" w:rsidRPr="00406D35">
        <w:rPr>
          <w:rFonts w:ascii="Times New Roman" w:hAnsi="Times New Roman"/>
          <w:sz w:val="24"/>
        </w:rPr>
        <w:t>v </w:t>
      </w:r>
      <w:r w:rsidR="00A92FB0" w:rsidRPr="00406D35">
        <w:rPr>
          <w:rFonts w:ascii="Times New Roman" w:hAnsi="Times New Roman"/>
          <w:sz w:val="24"/>
        </w:rPr>
        <w:t> Podrobném rozpisu ceny</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rámci Průzkumů</w:t>
      </w:r>
      <w:del w:id="13" w:author="Veronika Sedláčková" w:date="2019-01-21T08:25:00Z">
        <w:r w:rsidRPr="00406D35" w:rsidDel="00824F50">
          <w:rPr>
            <w:rFonts w:ascii="Times New Roman" w:hAnsi="Times New Roman"/>
            <w:sz w:val="24"/>
          </w:rPr>
          <w:delText xml:space="preserve"> </w:delText>
        </w:r>
        <w:r w:rsidR="008876E1" w:rsidRPr="00406D35" w:rsidDel="00824F50">
          <w:rPr>
            <w:rFonts w:ascii="Times New Roman" w:hAnsi="Times New Roman"/>
            <w:sz w:val="24"/>
          </w:rPr>
          <w:delText>a </w:delText>
        </w:r>
        <w:r w:rsidRPr="00406D35" w:rsidDel="00824F50">
          <w:rPr>
            <w:rFonts w:ascii="Times New Roman" w:hAnsi="Times New Roman"/>
            <w:sz w:val="24"/>
          </w:rPr>
          <w:delText xml:space="preserve"> zaměření</w:delText>
        </w:r>
      </w:del>
      <w:r w:rsidRPr="00406D35">
        <w:rPr>
          <w:rFonts w:ascii="Times New Roman" w:hAnsi="Times New Roman"/>
          <w:sz w:val="24"/>
        </w:rPr>
        <w:t xml:space="preserve">; </w:t>
      </w:r>
    </w:p>
    <w:p w14:paraId="0383ADCA" w14:textId="55F797C6" w:rsidR="00182A03" w:rsidRPr="00406D35" w:rsidRDefault="00182A03" w:rsidP="00F72EE0">
      <w:pPr>
        <w:numPr>
          <w:ilvl w:val="0"/>
          <w:numId w:val="6"/>
        </w:numPr>
        <w:spacing w:after="60" w:line="240" w:lineRule="auto"/>
        <w:ind w:left="714" w:hanging="357"/>
        <w:jc w:val="both"/>
        <w:rPr>
          <w:rFonts w:ascii="Times New Roman" w:hAnsi="Times New Roman"/>
          <w:sz w:val="24"/>
        </w:rPr>
      </w:pPr>
      <w:r w:rsidRPr="00406D35">
        <w:rPr>
          <w:rFonts w:ascii="Times New Roman" w:hAnsi="Times New Roman"/>
          <w:sz w:val="24"/>
        </w:rPr>
        <w:t>Ocenění činnost</w:t>
      </w:r>
      <w:r w:rsidR="00C77421" w:rsidRPr="00406D35">
        <w:rPr>
          <w:rFonts w:ascii="Times New Roman" w:hAnsi="Times New Roman"/>
          <w:sz w:val="24"/>
        </w:rPr>
        <w:t>i</w:t>
      </w:r>
      <w:r w:rsidRPr="00406D35">
        <w:rPr>
          <w:rFonts w:ascii="Times New Roman" w:hAnsi="Times New Roman"/>
          <w:sz w:val="24"/>
        </w:rPr>
        <w:t xml:space="preserve"> uveden</w:t>
      </w:r>
      <w:r w:rsidR="00C77421" w:rsidRPr="00406D35">
        <w:rPr>
          <w:rFonts w:ascii="Times New Roman" w:hAnsi="Times New Roman"/>
          <w:sz w:val="24"/>
        </w:rPr>
        <w:t>é</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xml:space="preserve"> bodu </w:t>
      </w:r>
      <w:r w:rsidR="008876E1" w:rsidRPr="00406D35">
        <w:rPr>
          <w:rFonts w:ascii="Times New Roman" w:hAnsi="Times New Roman"/>
          <w:sz w:val="24"/>
        </w:rPr>
        <w:t>2</w:t>
      </w:r>
      <w:r w:rsidRPr="00406D35">
        <w:rPr>
          <w:rFonts w:ascii="Times New Roman" w:hAnsi="Times New Roman"/>
          <w:sz w:val="24"/>
        </w:rPr>
        <w:t xml:space="preserve">. </w:t>
      </w:r>
      <w:r w:rsidR="007E169D" w:rsidRPr="00406D35">
        <w:rPr>
          <w:rFonts w:ascii="Times New Roman" w:hAnsi="Times New Roman"/>
          <w:sz w:val="24"/>
        </w:rPr>
        <w:t>P</w:t>
      </w:r>
      <w:r w:rsidRPr="00406D35">
        <w:rPr>
          <w:rFonts w:ascii="Times New Roman" w:hAnsi="Times New Roman"/>
          <w:bCs/>
          <w:sz w:val="24"/>
        </w:rPr>
        <w:t xml:space="preserve">rojektová dokumentace; </w:t>
      </w:r>
    </w:p>
    <w:p w14:paraId="12AD0FC9" w14:textId="16867574" w:rsidR="00E65FEE" w:rsidRPr="00406D35" w:rsidRDefault="00E65FEE" w:rsidP="00E65FEE">
      <w:pPr>
        <w:numPr>
          <w:ilvl w:val="0"/>
          <w:numId w:val="6"/>
        </w:numPr>
        <w:spacing w:after="60" w:line="240" w:lineRule="auto"/>
        <w:ind w:left="714" w:hanging="357"/>
        <w:jc w:val="both"/>
        <w:rPr>
          <w:rFonts w:ascii="Times New Roman" w:hAnsi="Times New Roman"/>
          <w:sz w:val="24"/>
        </w:rPr>
      </w:pPr>
      <w:r w:rsidRPr="00406D35">
        <w:rPr>
          <w:rFonts w:ascii="Times New Roman" w:hAnsi="Times New Roman"/>
          <w:sz w:val="24"/>
        </w:rPr>
        <w:t xml:space="preserve">Ocenění činnosti uvedené </w:t>
      </w:r>
      <w:r w:rsidR="008876E1" w:rsidRPr="00406D35">
        <w:rPr>
          <w:rFonts w:ascii="Times New Roman" w:hAnsi="Times New Roman"/>
          <w:sz w:val="24"/>
        </w:rPr>
        <w:t>v </w:t>
      </w:r>
      <w:r w:rsidRPr="00406D35">
        <w:rPr>
          <w:rFonts w:ascii="Times New Roman" w:hAnsi="Times New Roman"/>
          <w:sz w:val="24"/>
        </w:rPr>
        <w:t xml:space="preserve"> bodu </w:t>
      </w:r>
      <w:r w:rsidR="008876E1" w:rsidRPr="00406D35">
        <w:rPr>
          <w:rFonts w:ascii="Times New Roman" w:hAnsi="Times New Roman"/>
          <w:sz w:val="24"/>
        </w:rPr>
        <w:t>3</w:t>
      </w:r>
      <w:r w:rsidRPr="00406D35">
        <w:rPr>
          <w:rFonts w:ascii="Times New Roman" w:hAnsi="Times New Roman"/>
          <w:sz w:val="24"/>
        </w:rPr>
        <w:t xml:space="preserve">. Inženýrská činnost </w:t>
      </w:r>
      <w:r w:rsidR="008876E1" w:rsidRPr="00406D35">
        <w:rPr>
          <w:rFonts w:ascii="Times New Roman" w:hAnsi="Times New Roman"/>
          <w:sz w:val="24"/>
        </w:rPr>
        <w:t>a </w:t>
      </w:r>
      <w:r w:rsidRPr="00406D35">
        <w:rPr>
          <w:rFonts w:ascii="Times New Roman" w:hAnsi="Times New Roman"/>
          <w:sz w:val="24"/>
        </w:rPr>
        <w:t xml:space="preserve"> zajištění povolení stavby;</w:t>
      </w:r>
      <w:r w:rsidRPr="00406D35" w:rsidDel="00C86B84">
        <w:rPr>
          <w:rFonts w:ascii="Times New Roman" w:hAnsi="Times New Roman"/>
          <w:sz w:val="24"/>
        </w:rPr>
        <w:t xml:space="preserve"> </w:t>
      </w:r>
      <w:r w:rsidRPr="00406D35">
        <w:rPr>
          <w:rFonts w:ascii="Times New Roman" w:hAnsi="Times New Roman"/>
          <w:sz w:val="24"/>
        </w:rPr>
        <w:t xml:space="preserve">pro vyloučení pochybností zadavatel výslovně stanovuje, že musí být oceněny všechny činnosti uvedené </w:t>
      </w:r>
      <w:r w:rsidR="008876E1" w:rsidRPr="00406D35">
        <w:rPr>
          <w:rFonts w:ascii="Times New Roman" w:hAnsi="Times New Roman"/>
          <w:sz w:val="24"/>
        </w:rPr>
        <w:t>v </w:t>
      </w:r>
      <w:r w:rsidRPr="00406D35">
        <w:rPr>
          <w:rFonts w:ascii="Times New Roman" w:hAnsi="Times New Roman"/>
          <w:sz w:val="24"/>
        </w:rPr>
        <w:t xml:space="preserve"> Podrobném rozpisu ceny </w:t>
      </w:r>
      <w:r w:rsidR="008876E1" w:rsidRPr="00406D35">
        <w:rPr>
          <w:rFonts w:ascii="Times New Roman" w:hAnsi="Times New Roman"/>
          <w:sz w:val="24"/>
        </w:rPr>
        <w:t>v </w:t>
      </w:r>
      <w:r w:rsidRPr="00406D35">
        <w:rPr>
          <w:rFonts w:ascii="Times New Roman" w:hAnsi="Times New Roman"/>
          <w:sz w:val="24"/>
        </w:rPr>
        <w:t xml:space="preserve"> rámci Inženýrské činnosti </w:t>
      </w:r>
      <w:r w:rsidR="008876E1" w:rsidRPr="00406D35">
        <w:rPr>
          <w:rFonts w:ascii="Times New Roman" w:hAnsi="Times New Roman"/>
          <w:sz w:val="24"/>
        </w:rPr>
        <w:t>a </w:t>
      </w:r>
      <w:r w:rsidRPr="00406D35">
        <w:rPr>
          <w:rFonts w:ascii="Times New Roman" w:hAnsi="Times New Roman"/>
          <w:sz w:val="24"/>
        </w:rPr>
        <w:t xml:space="preserve"> zajištění povolení stavby;</w:t>
      </w:r>
    </w:p>
    <w:p w14:paraId="14434AAB" w14:textId="3F54938B" w:rsidR="00E65FEE" w:rsidRPr="00406D35" w:rsidRDefault="00E65FEE" w:rsidP="00E65FEE">
      <w:pPr>
        <w:numPr>
          <w:ilvl w:val="0"/>
          <w:numId w:val="6"/>
        </w:numPr>
        <w:spacing w:after="120" w:line="240" w:lineRule="auto"/>
        <w:ind w:left="714" w:hanging="357"/>
        <w:jc w:val="both"/>
        <w:rPr>
          <w:rFonts w:ascii="Times New Roman" w:hAnsi="Times New Roman"/>
          <w:sz w:val="24"/>
        </w:rPr>
      </w:pPr>
      <w:r w:rsidRPr="00406D35">
        <w:rPr>
          <w:rFonts w:ascii="Times New Roman" w:hAnsi="Times New Roman"/>
          <w:sz w:val="24"/>
        </w:rPr>
        <w:t xml:space="preserve">Ocenění činnosti uvedené </w:t>
      </w:r>
      <w:r w:rsidR="008876E1" w:rsidRPr="00406D35">
        <w:rPr>
          <w:rFonts w:ascii="Times New Roman" w:hAnsi="Times New Roman"/>
          <w:sz w:val="24"/>
        </w:rPr>
        <w:t>v </w:t>
      </w:r>
      <w:r w:rsidRPr="00406D35">
        <w:rPr>
          <w:rFonts w:ascii="Times New Roman" w:hAnsi="Times New Roman"/>
          <w:sz w:val="24"/>
        </w:rPr>
        <w:t xml:space="preserve"> bodu </w:t>
      </w:r>
      <w:r w:rsidR="008876E1" w:rsidRPr="00406D35">
        <w:rPr>
          <w:rFonts w:ascii="Times New Roman" w:hAnsi="Times New Roman"/>
          <w:sz w:val="24"/>
        </w:rPr>
        <w:t>4</w:t>
      </w:r>
      <w:r w:rsidRPr="00406D35">
        <w:rPr>
          <w:rFonts w:ascii="Times New Roman" w:hAnsi="Times New Roman"/>
          <w:sz w:val="24"/>
        </w:rPr>
        <w:t>. Autorský dozor během realizace akce.</w:t>
      </w:r>
    </w:p>
    <w:p w14:paraId="6DAEDB26" w14:textId="04756172" w:rsidR="00182A03" w:rsidRPr="00406D35" w:rsidRDefault="00182A03" w:rsidP="006A5DAB">
      <w:pPr>
        <w:spacing w:after="60" w:line="240" w:lineRule="auto"/>
        <w:ind w:left="714"/>
        <w:jc w:val="both"/>
        <w:rPr>
          <w:rFonts w:ascii="Times New Roman" w:hAnsi="Times New Roman"/>
          <w:sz w:val="24"/>
        </w:rPr>
      </w:pPr>
    </w:p>
    <w:p w14:paraId="4E460933" w14:textId="0330E6A8" w:rsidR="00351525" w:rsidRPr="00406D35" w:rsidRDefault="00F6496E" w:rsidP="00F72EE0">
      <w:pPr>
        <w:tabs>
          <w:tab w:val="left" w:pos="1277"/>
        </w:tabs>
        <w:spacing w:after="120" w:line="240" w:lineRule="auto"/>
        <w:jc w:val="both"/>
        <w:rPr>
          <w:rFonts w:ascii="Times New Roman" w:hAnsi="Times New Roman"/>
          <w:sz w:val="24"/>
        </w:rPr>
      </w:pPr>
      <w:r w:rsidRPr="00406D35">
        <w:rPr>
          <w:rFonts w:ascii="Times New Roman" w:hAnsi="Times New Roman"/>
          <w:sz w:val="24"/>
        </w:rPr>
        <w:t xml:space="preserve">Účastník </w:t>
      </w:r>
      <w:r w:rsidR="00351525" w:rsidRPr="00406D35">
        <w:rPr>
          <w:rFonts w:ascii="Times New Roman" w:hAnsi="Times New Roman"/>
          <w:sz w:val="24"/>
        </w:rPr>
        <w:t xml:space="preserve">doplňuje ceny pouze do </w:t>
      </w:r>
      <w:r w:rsidR="00E61CA7" w:rsidRPr="00406D35">
        <w:rPr>
          <w:rFonts w:ascii="Times New Roman" w:hAnsi="Times New Roman"/>
          <w:sz w:val="24"/>
        </w:rPr>
        <w:t xml:space="preserve">prázdných </w:t>
      </w:r>
      <w:r w:rsidR="00351525" w:rsidRPr="00406D35">
        <w:rPr>
          <w:rFonts w:ascii="Times New Roman" w:hAnsi="Times New Roman"/>
          <w:sz w:val="24"/>
        </w:rPr>
        <w:t>bílých polí tabulky.</w:t>
      </w:r>
    </w:p>
    <w:p w14:paraId="6FDBCDC7" w14:textId="2D80C460" w:rsidR="00351525" w:rsidRPr="00406D35" w:rsidRDefault="008876E1" w:rsidP="00D239D8">
      <w:pPr>
        <w:spacing w:after="120" w:line="240" w:lineRule="auto"/>
        <w:jc w:val="both"/>
        <w:rPr>
          <w:rFonts w:ascii="Times New Roman" w:hAnsi="Times New Roman"/>
          <w:b/>
          <w:sz w:val="24"/>
        </w:rPr>
      </w:pPr>
      <w:r w:rsidRPr="00406D35">
        <w:rPr>
          <w:rFonts w:ascii="Times New Roman" w:hAnsi="Times New Roman"/>
          <w:sz w:val="24"/>
        </w:rPr>
        <w:t>V </w:t>
      </w:r>
      <w:r w:rsidR="00351525" w:rsidRPr="00406D35">
        <w:rPr>
          <w:rFonts w:ascii="Times New Roman" w:hAnsi="Times New Roman"/>
          <w:sz w:val="24"/>
        </w:rPr>
        <w:t xml:space="preserve"> případě bodu </w:t>
      </w:r>
      <w:r w:rsidRPr="00406D35">
        <w:rPr>
          <w:rFonts w:ascii="Times New Roman" w:hAnsi="Times New Roman"/>
          <w:sz w:val="24"/>
        </w:rPr>
        <w:t>1</w:t>
      </w:r>
      <w:r w:rsidR="00351525" w:rsidRPr="00406D35">
        <w:rPr>
          <w:rFonts w:ascii="Times New Roman" w:hAnsi="Times New Roman"/>
          <w:sz w:val="24"/>
        </w:rPr>
        <w:t xml:space="preserve">., </w:t>
      </w:r>
      <w:r w:rsidRPr="00406D35">
        <w:rPr>
          <w:rFonts w:ascii="Times New Roman" w:hAnsi="Times New Roman"/>
          <w:sz w:val="24"/>
        </w:rPr>
        <w:t>2</w:t>
      </w:r>
      <w:r w:rsidR="00351525" w:rsidRPr="00406D35">
        <w:rPr>
          <w:rFonts w:ascii="Times New Roman" w:hAnsi="Times New Roman"/>
          <w:sz w:val="24"/>
        </w:rPr>
        <w:t xml:space="preserve">. </w:t>
      </w:r>
      <w:r w:rsidRPr="00406D35">
        <w:rPr>
          <w:rFonts w:ascii="Times New Roman" w:hAnsi="Times New Roman"/>
          <w:sz w:val="24"/>
        </w:rPr>
        <w:t>a </w:t>
      </w:r>
      <w:r w:rsidR="00351525" w:rsidRPr="00406D35">
        <w:rPr>
          <w:rFonts w:ascii="Times New Roman" w:hAnsi="Times New Roman"/>
          <w:sz w:val="24"/>
        </w:rPr>
        <w:t xml:space="preserve"> </w:t>
      </w:r>
      <w:r w:rsidRPr="00406D35">
        <w:rPr>
          <w:rFonts w:ascii="Times New Roman" w:hAnsi="Times New Roman"/>
          <w:sz w:val="24"/>
        </w:rPr>
        <w:t>3</w:t>
      </w:r>
      <w:r w:rsidR="00351525" w:rsidRPr="00406D35">
        <w:rPr>
          <w:rFonts w:ascii="Times New Roman" w:hAnsi="Times New Roman"/>
          <w:sz w:val="24"/>
        </w:rPr>
        <w:t xml:space="preserve">. se oceněním rozumí uvedení Ceny bez DPH, DPH ve výši 21 % </w:t>
      </w:r>
      <w:r w:rsidRPr="00406D35">
        <w:rPr>
          <w:rFonts w:ascii="Times New Roman" w:hAnsi="Times New Roman"/>
          <w:sz w:val="24"/>
        </w:rPr>
        <w:t>a </w:t>
      </w:r>
      <w:r w:rsidR="00351525" w:rsidRPr="00406D35">
        <w:rPr>
          <w:rFonts w:ascii="Times New Roman" w:hAnsi="Times New Roman"/>
          <w:sz w:val="24"/>
        </w:rPr>
        <w:t xml:space="preserve"> Ceny </w:t>
      </w:r>
      <w:r w:rsidRPr="00406D35">
        <w:rPr>
          <w:rFonts w:ascii="Times New Roman" w:hAnsi="Times New Roman"/>
          <w:sz w:val="24"/>
        </w:rPr>
        <w:t>s </w:t>
      </w:r>
      <w:r w:rsidR="00351525" w:rsidRPr="00406D35">
        <w:rPr>
          <w:rFonts w:ascii="Times New Roman" w:hAnsi="Times New Roman"/>
          <w:sz w:val="24"/>
        </w:rPr>
        <w:t xml:space="preserve"> DPH, která se rovná součtu Ceny bez DPH </w:t>
      </w:r>
      <w:r w:rsidRPr="00406D35">
        <w:rPr>
          <w:rFonts w:ascii="Times New Roman" w:hAnsi="Times New Roman"/>
          <w:sz w:val="24"/>
        </w:rPr>
        <w:t>a </w:t>
      </w:r>
      <w:r w:rsidR="00351525" w:rsidRPr="00406D35">
        <w:rPr>
          <w:rFonts w:ascii="Times New Roman" w:hAnsi="Times New Roman"/>
          <w:sz w:val="24"/>
        </w:rPr>
        <w:t xml:space="preserve"> DPH ve výši 21 %.</w:t>
      </w:r>
      <w:r w:rsidR="00351525" w:rsidRPr="00406D35">
        <w:rPr>
          <w:rFonts w:ascii="Times New Roman" w:hAnsi="Times New Roman"/>
          <w:b/>
          <w:sz w:val="24"/>
        </w:rPr>
        <w:t xml:space="preserve"> </w:t>
      </w:r>
    </w:p>
    <w:p w14:paraId="5CF5F0A8" w14:textId="024AB61E" w:rsidR="00E65FEE" w:rsidRPr="00406D35" w:rsidRDefault="008876E1" w:rsidP="00E65FEE">
      <w:pPr>
        <w:spacing w:after="120" w:line="240" w:lineRule="auto"/>
        <w:jc w:val="both"/>
        <w:rPr>
          <w:rFonts w:ascii="Times New Roman" w:hAnsi="Times New Roman"/>
          <w:sz w:val="24"/>
        </w:rPr>
      </w:pPr>
      <w:r w:rsidRPr="00406D35">
        <w:rPr>
          <w:rFonts w:ascii="Times New Roman" w:hAnsi="Times New Roman"/>
          <w:sz w:val="24"/>
        </w:rPr>
        <w:t>V </w:t>
      </w:r>
      <w:r w:rsidR="00E65FEE" w:rsidRPr="00406D35">
        <w:rPr>
          <w:rFonts w:ascii="Times New Roman" w:hAnsi="Times New Roman"/>
          <w:sz w:val="24"/>
        </w:rPr>
        <w:t xml:space="preserve"> případě bodu </w:t>
      </w:r>
      <w:r w:rsidRPr="00406D35">
        <w:rPr>
          <w:rFonts w:ascii="Times New Roman" w:hAnsi="Times New Roman"/>
          <w:sz w:val="24"/>
        </w:rPr>
        <w:t>4</w:t>
      </w:r>
      <w:r w:rsidR="00E65FEE" w:rsidRPr="00406D35">
        <w:rPr>
          <w:rFonts w:ascii="Times New Roman" w:hAnsi="Times New Roman"/>
          <w:sz w:val="24"/>
        </w:rPr>
        <w:t xml:space="preserve">. se cena bez DPH za autorský dozor vypočte vynásobením účastníkem nabídnuté ceny za hodinu výkonu autorského dozoru </w:t>
      </w:r>
      <w:r w:rsidRPr="00406D35">
        <w:rPr>
          <w:rFonts w:ascii="Times New Roman" w:hAnsi="Times New Roman"/>
          <w:sz w:val="24"/>
        </w:rPr>
        <w:t>a </w:t>
      </w:r>
      <w:r w:rsidR="00E65FEE" w:rsidRPr="00406D35">
        <w:rPr>
          <w:rFonts w:ascii="Times New Roman" w:hAnsi="Times New Roman"/>
          <w:sz w:val="24"/>
        </w:rPr>
        <w:t xml:space="preserve"> zadavatelem stanoveného předpokladu hodin. </w:t>
      </w:r>
      <w:r w:rsidRPr="00406D35">
        <w:rPr>
          <w:rFonts w:ascii="Times New Roman" w:hAnsi="Times New Roman"/>
          <w:sz w:val="24"/>
        </w:rPr>
        <w:t>V </w:t>
      </w:r>
      <w:r w:rsidR="00E65FEE" w:rsidRPr="00406D35">
        <w:rPr>
          <w:rFonts w:ascii="Times New Roman" w:hAnsi="Times New Roman"/>
          <w:sz w:val="24"/>
        </w:rPr>
        <w:t xml:space="preserve"> případě bodu </w:t>
      </w:r>
      <w:r w:rsidRPr="00406D35">
        <w:rPr>
          <w:rFonts w:ascii="Times New Roman" w:hAnsi="Times New Roman"/>
          <w:sz w:val="24"/>
        </w:rPr>
        <w:t>4</w:t>
      </w:r>
      <w:r w:rsidR="00E65FEE" w:rsidRPr="00406D35">
        <w:rPr>
          <w:rFonts w:ascii="Times New Roman" w:hAnsi="Times New Roman"/>
          <w:sz w:val="24"/>
        </w:rPr>
        <w:t xml:space="preserve">. se tak oceněním rozumí uvedení ceny bez DPH za </w:t>
      </w:r>
      <w:r w:rsidRPr="00406D35">
        <w:rPr>
          <w:rFonts w:ascii="Times New Roman" w:hAnsi="Times New Roman"/>
          <w:sz w:val="24"/>
        </w:rPr>
        <w:t>1 </w:t>
      </w:r>
      <w:r w:rsidR="00E65FEE" w:rsidRPr="00406D35">
        <w:rPr>
          <w:rFonts w:ascii="Times New Roman" w:hAnsi="Times New Roman"/>
          <w:sz w:val="24"/>
        </w:rPr>
        <w:t xml:space="preserve"> hodinu autorského dozoru, DPH ve výši 21 % za autorský dozor </w:t>
      </w:r>
      <w:r w:rsidRPr="00406D35">
        <w:rPr>
          <w:rFonts w:ascii="Times New Roman" w:hAnsi="Times New Roman"/>
          <w:sz w:val="24"/>
        </w:rPr>
        <w:t>a </w:t>
      </w:r>
      <w:r w:rsidR="00E65FEE" w:rsidRPr="00406D35">
        <w:rPr>
          <w:rFonts w:ascii="Times New Roman" w:hAnsi="Times New Roman"/>
          <w:sz w:val="24"/>
        </w:rPr>
        <w:t xml:space="preserve"> ceny </w:t>
      </w:r>
      <w:r w:rsidRPr="00406D35">
        <w:rPr>
          <w:rFonts w:ascii="Times New Roman" w:hAnsi="Times New Roman"/>
          <w:sz w:val="24"/>
        </w:rPr>
        <w:t>s </w:t>
      </w:r>
      <w:r w:rsidR="00E65FEE" w:rsidRPr="00406D35">
        <w:rPr>
          <w:rFonts w:ascii="Times New Roman" w:hAnsi="Times New Roman"/>
          <w:sz w:val="24"/>
        </w:rPr>
        <w:t xml:space="preserve"> DPH za autorský dozor, která se rovná součtu ceny bez DPH za autorský dozor </w:t>
      </w:r>
      <w:r w:rsidRPr="00406D35">
        <w:rPr>
          <w:rFonts w:ascii="Times New Roman" w:hAnsi="Times New Roman"/>
          <w:sz w:val="24"/>
        </w:rPr>
        <w:t>a </w:t>
      </w:r>
      <w:r w:rsidR="00E65FEE" w:rsidRPr="00406D35">
        <w:rPr>
          <w:rFonts w:ascii="Times New Roman" w:hAnsi="Times New Roman"/>
          <w:sz w:val="24"/>
        </w:rPr>
        <w:t xml:space="preserve"> DPH ve výši 21 % za autorský dozor.</w:t>
      </w:r>
    </w:p>
    <w:p w14:paraId="76B06B0B" w14:textId="5E93695D" w:rsidR="00E65FEE" w:rsidRPr="00406D35" w:rsidRDefault="00E65FEE" w:rsidP="00D239D8">
      <w:pPr>
        <w:spacing w:after="0" w:line="240" w:lineRule="auto"/>
        <w:jc w:val="both"/>
        <w:rPr>
          <w:rFonts w:ascii="Times New Roman" w:hAnsi="Times New Roman"/>
          <w:b/>
          <w:sz w:val="24"/>
        </w:rPr>
      </w:pPr>
      <w:r w:rsidRPr="00406D35">
        <w:rPr>
          <w:rFonts w:ascii="Times New Roman" w:hAnsi="Times New Roman"/>
          <w:b/>
          <w:sz w:val="24"/>
        </w:rPr>
        <w:t xml:space="preserve">Předpoklad hodin výkonu autorského dozoru je stanoven zadavatelem </w:t>
      </w:r>
      <w:r w:rsidR="008876E1" w:rsidRPr="00406D35">
        <w:rPr>
          <w:rFonts w:ascii="Times New Roman" w:hAnsi="Times New Roman"/>
          <w:b/>
          <w:sz w:val="24"/>
        </w:rPr>
        <w:t>a </w:t>
      </w:r>
      <w:r w:rsidRPr="00406D35">
        <w:rPr>
          <w:rFonts w:ascii="Times New Roman" w:hAnsi="Times New Roman"/>
          <w:b/>
          <w:sz w:val="24"/>
        </w:rPr>
        <w:t xml:space="preserve"> účastník není oprávněn do této hodnoty jakkoli zasahovat. Změna této hodnoty bude důvodem pro vyloučení účastníka </w:t>
      </w:r>
      <w:r w:rsidR="008876E1" w:rsidRPr="00406D35">
        <w:rPr>
          <w:rFonts w:ascii="Times New Roman" w:hAnsi="Times New Roman"/>
          <w:b/>
          <w:sz w:val="24"/>
        </w:rPr>
        <w:t>z </w:t>
      </w:r>
      <w:r w:rsidRPr="00406D35">
        <w:rPr>
          <w:rFonts w:ascii="Times New Roman" w:hAnsi="Times New Roman"/>
          <w:b/>
          <w:sz w:val="24"/>
        </w:rPr>
        <w:t xml:space="preserve"> výběrového řízení.</w:t>
      </w:r>
    </w:p>
    <w:p w14:paraId="69076D38" w14:textId="77777777" w:rsidR="00E65FEE" w:rsidRPr="00406D35" w:rsidRDefault="00E65FEE" w:rsidP="00D239D8">
      <w:pPr>
        <w:spacing w:after="0" w:line="240" w:lineRule="auto"/>
        <w:jc w:val="both"/>
        <w:rPr>
          <w:rFonts w:ascii="Times New Roman" w:hAnsi="Times New Roman"/>
          <w:b/>
          <w:sz w:val="24"/>
        </w:rPr>
      </w:pPr>
    </w:p>
    <w:p w14:paraId="6F05E87D" w14:textId="0C155C2A" w:rsidR="009E7C81" w:rsidRPr="00406D35" w:rsidRDefault="009E7C81" w:rsidP="00D239D8">
      <w:pPr>
        <w:spacing w:after="0" w:line="240" w:lineRule="auto"/>
        <w:jc w:val="both"/>
        <w:rPr>
          <w:rFonts w:ascii="Times New Roman" w:hAnsi="Times New Roman"/>
          <w:b/>
          <w:sz w:val="24"/>
        </w:rPr>
      </w:pPr>
      <w:r w:rsidRPr="00406D35">
        <w:rPr>
          <w:rFonts w:ascii="Times New Roman" w:hAnsi="Times New Roman"/>
          <w:b/>
          <w:sz w:val="24"/>
        </w:rPr>
        <w:t xml:space="preserve">Nabídková cena bez DPH se </w:t>
      </w:r>
      <w:r w:rsidR="008876E1" w:rsidRPr="00406D35">
        <w:rPr>
          <w:rFonts w:ascii="Times New Roman" w:hAnsi="Times New Roman"/>
          <w:b/>
          <w:sz w:val="24"/>
        </w:rPr>
        <w:t>v </w:t>
      </w:r>
      <w:r w:rsidRPr="00406D35">
        <w:rPr>
          <w:rFonts w:ascii="Times New Roman" w:hAnsi="Times New Roman"/>
          <w:b/>
          <w:sz w:val="24"/>
        </w:rPr>
        <w:t xml:space="preserve"> případě </w:t>
      </w:r>
      <w:r w:rsidR="00F831E2" w:rsidRPr="00406D35">
        <w:rPr>
          <w:rFonts w:ascii="Times New Roman" w:hAnsi="Times New Roman"/>
          <w:b/>
          <w:sz w:val="24"/>
        </w:rPr>
        <w:t>celé</w:t>
      </w:r>
      <w:r w:rsidRPr="00406D35">
        <w:rPr>
          <w:rFonts w:ascii="Times New Roman" w:hAnsi="Times New Roman"/>
          <w:b/>
          <w:sz w:val="24"/>
        </w:rPr>
        <w:t xml:space="preserve"> veřejné zakázky rovná součtu:</w:t>
      </w:r>
    </w:p>
    <w:p w14:paraId="50B4FA9F" w14:textId="1A4AE149" w:rsidR="009E7C81" w:rsidRPr="00406D35" w:rsidRDefault="009E7C81" w:rsidP="00D239D8">
      <w:pPr>
        <w:numPr>
          <w:ilvl w:val="0"/>
          <w:numId w:val="3"/>
        </w:numPr>
        <w:spacing w:after="0" w:line="240" w:lineRule="auto"/>
        <w:jc w:val="both"/>
        <w:rPr>
          <w:rFonts w:ascii="Times New Roman" w:hAnsi="Times New Roman"/>
          <w:b/>
          <w:sz w:val="24"/>
        </w:rPr>
      </w:pPr>
      <w:r w:rsidRPr="00406D35">
        <w:rPr>
          <w:rFonts w:ascii="Times New Roman" w:hAnsi="Times New Roman"/>
          <w:b/>
          <w:sz w:val="24"/>
        </w:rPr>
        <w:lastRenderedPageBreak/>
        <w:t xml:space="preserve">cen všech jednotlivých činností uvedených </w:t>
      </w:r>
      <w:r w:rsidR="008876E1" w:rsidRPr="00406D35">
        <w:rPr>
          <w:rFonts w:ascii="Times New Roman" w:hAnsi="Times New Roman"/>
          <w:b/>
          <w:sz w:val="24"/>
        </w:rPr>
        <w:t>v </w:t>
      </w:r>
      <w:r w:rsidRPr="00406D35">
        <w:rPr>
          <w:rFonts w:ascii="Times New Roman" w:hAnsi="Times New Roman"/>
          <w:b/>
          <w:sz w:val="24"/>
        </w:rPr>
        <w:t xml:space="preserve"> rámci </w:t>
      </w:r>
      <w:r w:rsidR="004F5541" w:rsidRPr="00406D35">
        <w:rPr>
          <w:rFonts w:ascii="Times New Roman" w:hAnsi="Times New Roman"/>
          <w:b/>
          <w:sz w:val="24"/>
        </w:rPr>
        <w:t>p</w:t>
      </w:r>
      <w:r w:rsidRPr="00406D35">
        <w:rPr>
          <w:rFonts w:ascii="Times New Roman" w:hAnsi="Times New Roman"/>
          <w:b/>
          <w:sz w:val="24"/>
        </w:rPr>
        <w:t xml:space="preserve">růzkumů </w:t>
      </w:r>
      <w:del w:id="14" w:author="Veronika Sedláčková" w:date="2019-01-21T08:26:00Z">
        <w:r w:rsidR="008876E1" w:rsidRPr="00406D35" w:rsidDel="00824F50">
          <w:rPr>
            <w:rFonts w:ascii="Times New Roman" w:hAnsi="Times New Roman"/>
            <w:b/>
            <w:sz w:val="24"/>
          </w:rPr>
          <w:delText>a </w:delText>
        </w:r>
        <w:r w:rsidRPr="00406D35" w:rsidDel="00824F50">
          <w:rPr>
            <w:rFonts w:ascii="Times New Roman" w:hAnsi="Times New Roman"/>
            <w:b/>
            <w:sz w:val="24"/>
          </w:rPr>
          <w:delText xml:space="preserve"> zaměření </w:delText>
        </w:r>
      </w:del>
      <w:r w:rsidRPr="00406D35">
        <w:rPr>
          <w:rFonts w:ascii="Times New Roman" w:hAnsi="Times New Roman"/>
          <w:b/>
          <w:sz w:val="24"/>
        </w:rPr>
        <w:t>bez DPH</w:t>
      </w:r>
      <w:r w:rsidR="00486F78" w:rsidRPr="00406D35">
        <w:rPr>
          <w:rFonts w:ascii="Times New Roman" w:hAnsi="Times New Roman"/>
          <w:b/>
          <w:sz w:val="24"/>
        </w:rPr>
        <w:t>,</w:t>
      </w:r>
    </w:p>
    <w:p w14:paraId="628F47AA" w14:textId="77777777" w:rsidR="00E65FEE" w:rsidRPr="00406D35" w:rsidRDefault="00E65FEE" w:rsidP="00E65FEE">
      <w:pPr>
        <w:numPr>
          <w:ilvl w:val="0"/>
          <w:numId w:val="3"/>
        </w:numPr>
        <w:spacing w:after="0" w:line="240" w:lineRule="auto"/>
        <w:jc w:val="both"/>
        <w:rPr>
          <w:rFonts w:ascii="Times New Roman" w:hAnsi="Times New Roman"/>
          <w:b/>
          <w:sz w:val="24"/>
        </w:rPr>
      </w:pPr>
      <w:r w:rsidRPr="00406D35">
        <w:rPr>
          <w:rFonts w:ascii="Times New Roman" w:hAnsi="Times New Roman"/>
          <w:b/>
          <w:sz w:val="24"/>
        </w:rPr>
        <w:t xml:space="preserve">ceny projektové dokumentace pro provádění stavby (PDPS) bez DPH, </w:t>
      </w:r>
    </w:p>
    <w:p w14:paraId="2DBD245E" w14:textId="64172784" w:rsidR="00E65FEE" w:rsidRPr="00406D35" w:rsidRDefault="00E65FEE" w:rsidP="00E65FEE">
      <w:pPr>
        <w:numPr>
          <w:ilvl w:val="0"/>
          <w:numId w:val="3"/>
        </w:numPr>
        <w:spacing w:after="0" w:line="240" w:lineRule="auto"/>
        <w:jc w:val="both"/>
        <w:rPr>
          <w:rFonts w:ascii="Times New Roman" w:hAnsi="Times New Roman"/>
          <w:b/>
          <w:sz w:val="24"/>
        </w:rPr>
      </w:pPr>
      <w:r w:rsidRPr="00406D35">
        <w:rPr>
          <w:rFonts w:ascii="Times New Roman" w:hAnsi="Times New Roman"/>
          <w:b/>
          <w:sz w:val="24"/>
        </w:rPr>
        <w:t xml:space="preserve">ceny inženýrské činnosti </w:t>
      </w:r>
      <w:r w:rsidR="008876E1" w:rsidRPr="00406D35">
        <w:rPr>
          <w:rFonts w:ascii="Times New Roman" w:hAnsi="Times New Roman"/>
          <w:b/>
          <w:sz w:val="24"/>
        </w:rPr>
        <w:t>a </w:t>
      </w:r>
      <w:r w:rsidRPr="00406D35">
        <w:rPr>
          <w:rFonts w:ascii="Times New Roman" w:hAnsi="Times New Roman"/>
          <w:b/>
          <w:sz w:val="24"/>
        </w:rPr>
        <w:t xml:space="preserve"> zajištění povolení stavby bez DPH; </w:t>
      </w:r>
      <w:r w:rsidR="008876E1" w:rsidRPr="00406D35">
        <w:rPr>
          <w:rFonts w:ascii="Times New Roman" w:hAnsi="Times New Roman"/>
          <w:b/>
          <w:sz w:val="24"/>
        </w:rPr>
        <w:t>a </w:t>
      </w:r>
      <w:r w:rsidRPr="00406D35">
        <w:rPr>
          <w:rFonts w:ascii="Times New Roman" w:hAnsi="Times New Roman"/>
          <w:b/>
          <w:sz w:val="24"/>
        </w:rPr>
        <w:t xml:space="preserve"> </w:t>
      </w:r>
    </w:p>
    <w:p w14:paraId="4C28FB4C" w14:textId="25BFC5D3" w:rsidR="00E65FEE" w:rsidRPr="00406D35" w:rsidRDefault="00E65FEE" w:rsidP="00E65FEE">
      <w:pPr>
        <w:numPr>
          <w:ilvl w:val="0"/>
          <w:numId w:val="3"/>
        </w:numPr>
        <w:spacing w:after="0" w:line="240" w:lineRule="auto"/>
        <w:jc w:val="both"/>
        <w:rPr>
          <w:rFonts w:ascii="Times New Roman" w:hAnsi="Times New Roman"/>
          <w:b/>
          <w:sz w:val="24"/>
        </w:rPr>
      </w:pPr>
      <w:r w:rsidRPr="00406D35">
        <w:rPr>
          <w:rFonts w:ascii="Times New Roman" w:hAnsi="Times New Roman"/>
          <w:b/>
          <w:sz w:val="24"/>
        </w:rPr>
        <w:t xml:space="preserve">součinu ceny za </w:t>
      </w:r>
      <w:r w:rsidR="008876E1" w:rsidRPr="00406D35">
        <w:rPr>
          <w:rFonts w:ascii="Times New Roman" w:hAnsi="Times New Roman"/>
          <w:b/>
          <w:sz w:val="24"/>
        </w:rPr>
        <w:t>1 </w:t>
      </w:r>
      <w:r w:rsidRPr="00406D35">
        <w:rPr>
          <w:rFonts w:ascii="Times New Roman" w:hAnsi="Times New Roman"/>
          <w:b/>
          <w:sz w:val="24"/>
        </w:rPr>
        <w:t xml:space="preserve"> hodinu autorského dozoru bez DPH </w:t>
      </w:r>
      <w:r w:rsidR="008876E1" w:rsidRPr="00406D35">
        <w:rPr>
          <w:rFonts w:ascii="Times New Roman" w:hAnsi="Times New Roman"/>
          <w:b/>
          <w:sz w:val="24"/>
        </w:rPr>
        <w:t>a </w:t>
      </w:r>
      <w:r w:rsidRPr="00406D35">
        <w:rPr>
          <w:rFonts w:ascii="Times New Roman" w:hAnsi="Times New Roman"/>
          <w:b/>
          <w:sz w:val="24"/>
        </w:rPr>
        <w:t xml:space="preserve"> předpokladu hodin autorského dozoru.</w:t>
      </w:r>
    </w:p>
    <w:p w14:paraId="5B3D6195" w14:textId="3DD89886" w:rsidR="00E65FEE" w:rsidRPr="00406D35" w:rsidRDefault="00E65FEE" w:rsidP="00E65FEE">
      <w:pPr>
        <w:spacing w:before="120" w:after="120" w:line="240" w:lineRule="auto"/>
        <w:jc w:val="both"/>
        <w:rPr>
          <w:rFonts w:ascii="Times New Roman" w:hAnsi="Times New Roman"/>
          <w:b/>
          <w:sz w:val="24"/>
        </w:rPr>
      </w:pPr>
      <w:r w:rsidRPr="00406D35">
        <w:rPr>
          <w:rFonts w:ascii="Times New Roman" w:hAnsi="Times New Roman"/>
          <w:b/>
          <w:sz w:val="24"/>
        </w:rPr>
        <w:t>Cena za součinnost při zadávacím řízení</w:t>
      </w:r>
      <w:r w:rsidRPr="00406D35">
        <w:rPr>
          <w:rFonts w:ascii="Times New Roman" w:hAnsi="Times New Roman"/>
          <w:sz w:val="24"/>
        </w:rPr>
        <w:t xml:space="preserve"> </w:t>
      </w:r>
      <w:r w:rsidRPr="00406D35">
        <w:rPr>
          <w:rFonts w:ascii="Times New Roman" w:hAnsi="Times New Roman"/>
          <w:b/>
          <w:sz w:val="24"/>
        </w:rPr>
        <w:t xml:space="preserve">na realizaci projektu dle projektové dokumentace není samostatně naceňována. Cena za součinnost při zadávacím řízení na realizaci projektu dle projektové dokumentace musí být účastníkem zohledněna při nacenění jednotlivých součástí plnění (body </w:t>
      </w:r>
      <w:r w:rsidR="008876E1" w:rsidRPr="00406D35">
        <w:rPr>
          <w:rFonts w:ascii="Times New Roman" w:hAnsi="Times New Roman"/>
          <w:b/>
          <w:sz w:val="24"/>
        </w:rPr>
        <w:t>1</w:t>
      </w:r>
      <w:r w:rsidRPr="00406D35">
        <w:rPr>
          <w:rFonts w:ascii="Times New Roman" w:hAnsi="Times New Roman"/>
          <w:b/>
          <w:sz w:val="24"/>
        </w:rPr>
        <w:t xml:space="preserve">. až </w:t>
      </w:r>
      <w:r w:rsidR="008876E1" w:rsidRPr="00406D35">
        <w:rPr>
          <w:rFonts w:ascii="Times New Roman" w:hAnsi="Times New Roman"/>
          <w:b/>
          <w:sz w:val="24"/>
        </w:rPr>
        <w:t>4</w:t>
      </w:r>
      <w:r w:rsidRPr="00406D35">
        <w:rPr>
          <w:rFonts w:ascii="Times New Roman" w:hAnsi="Times New Roman"/>
          <w:b/>
          <w:sz w:val="24"/>
        </w:rPr>
        <w:t xml:space="preserve">. uvedené výše) </w:t>
      </w:r>
      <w:r w:rsidR="008876E1" w:rsidRPr="00406D35">
        <w:rPr>
          <w:rFonts w:ascii="Times New Roman" w:hAnsi="Times New Roman"/>
          <w:b/>
          <w:sz w:val="24"/>
        </w:rPr>
        <w:t>a </w:t>
      </w:r>
      <w:r w:rsidRPr="00406D35">
        <w:rPr>
          <w:rFonts w:ascii="Times New Roman" w:hAnsi="Times New Roman"/>
          <w:b/>
          <w:sz w:val="24"/>
        </w:rPr>
        <w:t xml:space="preserve"> bude tedy zohledněna </w:t>
      </w:r>
      <w:r w:rsidR="008876E1" w:rsidRPr="00406D35">
        <w:rPr>
          <w:rFonts w:ascii="Times New Roman" w:hAnsi="Times New Roman"/>
          <w:b/>
          <w:sz w:val="24"/>
        </w:rPr>
        <w:t>v </w:t>
      </w:r>
      <w:r w:rsidRPr="00406D35">
        <w:rPr>
          <w:rFonts w:ascii="Times New Roman" w:hAnsi="Times New Roman"/>
          <w:b/>
          <w:sz w:val="24"/>
        </w:rPr>
        <w:t xml:space="preserve"> nabídkové ceně jako celku. </w:t>
      </w:r>
    </w:p>
    <w:p w14:paraId="69C38922" w14:textId="44FCF730" w:rsidR="009E7C81" w:rsidRPr="00406D35" w:rsidRDefault="009E7C81" w:rsidP="003D7057">
      <w:pPr>
        <w:spacing w:after="0" w:line="240" w:lineRule="auto"/>
        <w:ind w:left="720"/>
        <w:jc w:val="both"/>
        <w:rPr>
          <w:rFonts w:ascii="Times New Roman" w:hAnsi="Times New Roman"/>
          <w:b/>
          <w:sz w:val="24"/>
        </w:rPr>
      </w:pPr>
    </w:p>
    <w:p w14:paraId="14229DD2" w14:textId="3DC63677" w:rsidR="00351525" w:rsidRPr="00406D35" w:rsidRDefault="009C4C6E" w:rsidP="00D239D8">
      <w:pPr>
        <w:spacing w:after="120" w:line="240" w:lineRule="auto"/>
        <w:jc w:val="both"/>
        <w:rPr>
          <w:rFonts w:ascii="Times New Roman" w:hAnsi="Times New Roman"/>
          <w:sz w:val="24"/>
        </w:rPr>
      </w:pPr>
      <w:r w:rsidRPr="00406D35">
        <w:rPr>
          <w:rFonts w:ascii="Times New Roman" w:hAnsi="Times New Roman"/>
          <w:sz w:val="24"/>
        </w:rPr>
        <w:t>Účastníkem oceněn</w:t>
      </w:r>
      <w:r w:rsidR="00E003BD" w:rsidRPr="00406D35">
        <w:rPr>
          <w:rFonts w:ascii="Times New Roman" w:hAnsi="Times New Roman"/>
          <w:sz w:val="24"/>
        </w:rPr>
        <w:t>ý</w:t>
      </w:r>
      <w:r w:rsidRPr="00406D35">
        <w:rPr>
          <w:rFonts w:ascii="Times New Roman" w:hAnsi="Times New Roman"/>
          <w:sz w:val="24"/>
        </w:rPr>
        <w:t xml:space="preserve"> </w:t>
      </w:r>
      <w:bookmarkStart w:id="15" w:name="_Hlk480966057"/>
      <w:r w:rsidR="00E003BD" w:rsidRPr="00406D35">
        <w:rPr>
          <w:rFonts w:ascii="Times New Roman" w:hAnsi="Times New Roman"/>
          <w:color w:val="000000"/>
          <w:sz w:val="24"/>
        </w:rPr>
        <w:t>Podrobný rozpis cen</w:t>
      </w:r>
      <w:r w:rsidR="009B76F4" w:rsidRPr="00406D35">
        <w:rPr>
          <w:rFonts w:ascii="Times New Roman" w:hAnsi="Times New Roman"/>
          <w:color w:val="000000"/>
          <w:sz w:val="24"/>
        </w:rPr>
        <w:t>y</w:t>
      </w:r>
      <w:r w:rsidRPr="00406D35">
        <w:rPr>
          <w:rFonts w:ascii="Times New Roman" w:hAnsi="Times New Roman"/>
          <w:sz w:val="24"/>
        </w:rPr>
        <w:t xml:space="preserve"> </w:t>
      </w:r>
      <w:bookmarkEnd w:id="15"/>
      <w:r w:rsidRPr="00406D35">
        <w:rPr>
          <w:rFonts w:ascii="Times New Roman" w:hAnsi="Times New Roman"/>
          <w:sz w:val="24"/>
        </w:rPr>
        <w:t xml:space="preserve">bude předložen </w:t>
      </w:r>
      <w:r w:rsidR="008876E1" w:rsidRPr="00406D35">
        <w:rPr>
          <w:rFonts w:ascii="Times New Roman" w:hAnsi="Times New Roman"/>
          <w:b/>
          <w:sz w:val="24"/>
        </w:rPr>
        <w:t>v </w:t>
      </w:r>
      <w:r w:rsidRPr="00406D35">
        <w:rPr>
          <w:rFonts w:ascii="Times New Roman" w:hAnsi="Times New Roman"/>
          <w:b/>
          <w:sz w:val="24"/>
        </w:rPr>
        <w:t xml:space="preserve"> elektronické podobě</w:t>
      </w:r>
      <w:r w:rsidRPr="00406D35">
        <w:rPr>
          <w:rFonts w:ascii="Times New Roman" w:hAnsi="Times New Roman"/>
          <w:sz w:val="24"/>
        </w:rPr>
        <w:t>.</w:t>
      </w:r>
      <w:r w:rsidR="00351525" w:rsidRPr="00406D35">
        <w:rPr>
          <w:rFonts w:ascii="Times New Roman" w:hAnsi="Times New Roman"/>
          <w:sz w:val="24"/>
        </w:rPr>
        <w:t xml:space="preserve"> </w:t>
      </w:r>
    </w:p>
    <w:p w14:paraId="090730DF" w14:textId="38A4406A" w:rsidR="00351525" w:rsidRPr="00406D35" w:rsidRDefault="00351525" w:rsidP="00D239D8">
      <w:pPr>
        <w:spacing w:after="120" w:line="240" w:lineRule="auto"/>
        <w:jc w:val="both"/>
        <w:rPr>
          <w:rFonts w:ascii="Times New Roman" w:hAnsi="Times New Roman"/>
          <w:sz w:val="24"/>
        </w:rPr>
      </w:pPr>
      <w:r w:rsidRPr="00406D35">
        <w:rPr>
          <w:rFonts w:ascii="Times New Roman" w:hAnsi="Times New Roman"/>
          <w:sz w:val="24"/>
        </w:rPr>
        <w:t xml:space="preserve">Jakékoliv zásahy </w:t>
      </w:r>
      <w:r w:rsidR="00F6496E" w:rsidRPr="00406D35">
        <w:rPr>
          <w:rFonts w:ascii="Times New Roman" w:hAnsi="Times New Roman"/>
          <w:sz w:val="24"/>
        </w:rPr>
        <w:t xml:space="preserve">účastníka </w:t>
      </w:r>
      <w:r w:rsidRPr="00406D35">
        <w:rPr>
          <w:rFonts w:ascii="Times New Roman" w:hAnsi="Times New Roman"/>
          <w:sz w:val="24"/>
        </w:rPr>
        <w:t>do</w:t>
      </w:r>
      <w:r w:rsidR="00DA7555" w:rsidRPr="00406D35">
        <w:rPr>
          <w:rFonts w:ascii="Times New Roman" w:hAnsi="Times New Roman"/>
          <w:sz w:val="24"/>
        </w:rPr>
        <w:t xml:space="preserve"> </w:t>
      </w:r>
      <w:r w:rsidR="00E003BD" w:rsidRPr="00406D35">
        <w:rPr>
          <w:rFonts w:ascii="Times New Roman" w:hAnsi="Times New Roman"/>
          <w:color w:val="000000"/>
          <w:sz w:val="24"/>
        </w:rPr>
        <w:t>Podrobného rozpisu cen</w:t>
      </w:r>
      <w:r w:rsidR="009B76F4" w:rsidRPr="00406D35">
        <w:rPr>
          <w:rFonts w:ascii="Times New Roman" w:hAnsi="Times New Roman"/>
          <w:color w:val="000000"/>
          <w:sz w:val="24"/>
        </w:rPr>
        <w:t>y</w:t>
      </w:r>
      <w:r w:rsidR="009C4C6E" w:rsidRPr="00406D35">
        <w:rPr>
          <w:rFonts w:ascii="Times New Roman" w:hAnsi="Times New Roman"/>
          <w:sz w:val="24"/>
        </w:rPr>
        <w:t xml:space="preserve"> </w:t>
      </w:r>
      <w:r w:rsidRPr="00406D35">
        <w:rPr>
          <w:rFonts w:ascii="Times New Roman" w:hAnsi="Times New Roman"/>
          <w:sz w:val="24"/>
        </w:rPr>
        <w:t xml:space="preserve">jsou bez předchozího souhlasu </w:t>
      </w:r>
      <w:r w:rsidR="00E003BD" w:rsidRPr="00406D35">
        <w:rPr>
          <w:rFonts w:ascii="Times New Roman" w:hAnsi="Times New Roman"/>
          <w:sz w:val="24"/>
        </w:rPr>
        <w:t>z</w:t>
      </w:r>
      <w:r w:rsidRPr="00406D35">
        <w:rPr>
          <w:rFonts w:ascii="Times New Roman" w:hAnsi="Times New Roman"/>
          <w:sz w:val="24"/>
        </w:rPr>
        <w:t xml:space="preserve">adavatele nepřípustné </w:t>
      </w:r>
      <w:r w:rsidR="008876E1" w:rsidRPr="00406D35">
        <w:rPr>
          <w:rFonts w:ascii="Times New Roman" w:hAnsi="Times New Roman"/>
          <w:sz w:val="24"/>
        </w:rPr>
        <w:t>a </w:t>
      </w:r>
      <w:r w:rsidRPr="00406D35">
        <w:rPr>
          <w:rFonts w:ascii="Times New Roman" w:hAnsi="Times New Roman"/>
          <w:sz w:val="24"/>
        </w:rPr>
        <w:t xml:space="preserve"> </w:t>
      </w:r>
      <w:r w:rsidR="00C41406" w:rsidRPr="00406D35">
        <w:rPr>
          <w:rFonts w:ascii="Times New Roman" w:hAnsi="Times New Roman"/>
          <w:sz w:val="24"/>
        </w:rPr>
        <w:t xml:space="preserve">budou </w:t>
      </w:r>
      <w:r w:rsidRPr="00406D35">
        <w:rPr>
          <w:rFonts w:ascii="Times New Roman" w:hAnsi="Times New Roman"/>
          <w:sz w:val="24"/>
        </w:rPr>
        <w:t xml:space="preserve">důvodem pro vyloučení </w:t>
      </w:r>
      <w:r w:rsidR="00F6496E" w:rsidRPr="00406D35">
        <w:rPr>
          <w:rFonts w:ascii="Times New Roman" w:hAnsi="Times New Roman"/>
          <w:sz w:val="24"/>
        </w:rPr>
        <w:t xml:space="preserve">účastníka </w:t>
      </w:r>
      <w:r w:rsidR="008876E1" w:rsidRPr="00406D35">
        <w:rPr>
          <w:rFonts w:ascii="Times New Roman" w:hAnsi="Times New Roman"/>
          <w:sz w:val="24"/>
        </w:rPr>
        <w:t>z </w:t>
      </w:r>
      <w:r w:rsidRPr="00406D35">
        <w:rPr>
          <w:rFonts w:ascii="Times New Roman" w:hAnsi="Times New Roman"/>
          <w:sz w:val="24"/>
        </w:rPr>
        <w:t xml:space="preserve"> </w:t>
      </w:r>
      <w:r w:rsidR="009C4C6E" w:rsidRPr="00406D35">
        <w:rPr>
          <w:rFonts w:ascii="Times New Roman" w:hAnsi="Times New Roman"/>
          <w:sz w:val="24"/>
        </w:rPr>
        <w:t>výběrového</w:t>
      </w:r>
      <w:r w:rsidR="00513FA0" w:rsidRPr="00406D35">
        <w:rPr>
          <w:rFonts w:ascii="Times New Roman" w:hAnsi="Times New Roman"/>
          <w:sz w:val="24"/>
        </w:rPr>
        <w:t xml:space="preserve"> řízení</w:t>
      </w:r>
      <w:r w:rsidRPr="00406D35">
        <w:rPr>
          <w:rFonts w:ascii="Times New Roman" w:hAnsi="Times New Roman"/>
          <w:sz w:val="24"/>
        </w:rPr>
        <w:t>.</w:t>
      </w:r>
    </w:p>
    <w:p w14:paraId="73EA815F" w14:textId="27700BA4" w:rsidR="00351525" w:rsidRPr="00406D35" w:rsidRDefault="00351525" w:rsidP="00D239D8">
      <w:pPr>
        <w:spacing w:after="120" w:line="240" w:lineRule="auto"/>
        <w:jc w:val="both"/>
        <w:rPr>
          <w:rFonts w:ascii="Times New Roman" w:hAnsi="Times New Roman"/>
          <w:sz w:val="24"/>
        </w:rPr>
      </w:pPr>
      <w:r w:rsidRPr="00406D35">
        <w:rPr>
          <w:rFonts w:ascii="Times New Roman" w:hAnsi="Times New Roman"/>
          <w:sz w:val="24"/>
        </w:rPr>
        <w:t>Předpokládaná hodnota</w:t>
      </w:r>
      <w:r w:rsidR="00B87929" w:rsidRPr="00406D35">
        <w:rPr>
          <w:rFonts w:ascii="Times New Roman" w:hAnsi="Times New Roman"/>
          <w:color w:val="A6A6A6" w:themeColor="background1" w:themeShade="A6"/>
          <w:sz w:val="24"/>
        </w:rPr>
        <w:t xml:space="preserve"> </w:t>
      </w:r>
      <w:r w:rsidRPr="00406D35">
        <w:rPr>
          <w:rFonts w:ascii="Times New Roman" w:hAnsi="Times New Roman"/>
          <w:sz w:val="24"/>
        </w:rPr>
        <w:t xml:space="preserve">veřejné zakázky uvedená </w:t>
      </w:r>
      <w:r w:rsidR="008876E1" w:rsidRPr="00406D35">
        <w:rPr>
          <w:rFonts w:ascii="Times New Roman" w:hAnsi="Times New Roman"/>
          <w:sz w:val="24"/>
        </w:rPr>
        <w:t>v </w:t>
      </w:r>
      <w:r w:rsidRPr="00406D35">
        <w:rPr>
          <w:rFonts w:ascii="Times New Roman" w:hAnsi="Times New Roman"/>
          <w:sz w:val="24"/>
        </w:rPr>
        <w:t xml:space="preserve"> článku </w:t>
      </w:r>
      <w:r w:rsidR="008876E1" w:rsidRPr="00406D35">
        <w:rPr>
          <w:rFonts w:ascii="Times New Roman" w:hAnsi="Times New Roman"/>
          <w:sz w:val="24"/>
        </w:rPr>
        <w:t>4</w:t>
      </w:r>
      <w:r w:rsidRPr="00406D35">
        <w:rPr>
          <w:rFonts w:ascii="Times New Roman" w:hAnsi="Times New Roman"/>
          <w:sz w:val="24"/>
        </w:rPr>
        <w:t xml:space="preserve">. této </w:t>
      </w:r>
      <w:r w:rsidR="00D05F43">
        <w:rPr>
          <w:rFonts w:ascii="Times New Roman" w:hAnsi="Times New Roman"/>
          <w:sz w:val="24"/>
        </w:rPr>
        <w:t>ZD</w:t>
      </w:r>
      <w:r w:rsidRPr="00406D35">
        <w:rPr>
          <w:rFonts w:ascii="Times New Roman" w:hAnsi="Times New Roman"/>
          <w:sz w:val="24"/>
        </w:rPr>
        <w:t xml:space="preserve"> je cenou maximální </w:t>
      </w:r>
      <w:r w:rsidR="008876E1" w:rsidRPr="00406D35">
        <w:rPr>
          <w:rFonts w:ascii="Times New Roman" w:hAnsi="Times New Roman"/>
          <w:sz w:val="24"/>
        </w:rPr>
        <w:t>a </w:t>
      </w:r>
      <w:r w:rsidRPr="00406D35">
        <w:rPr>
          <w:rFonts w:ascii="Times New Roman" w:hAnsi="Times New Roman"/>
          <w:sz w:val="24"/>
        </w:rPr>
        <w:t xml:space="preserve"> nepřekročitelnou. </w:t>
      </w:r>
      <w:r w:rsidR="008876E1" w:rsidRPr="00406D35">
        <w:rPr>
          <w:rFonts w:ascii="Times New Roman" w:hAnsi="Times New Roman"/>
          <w:sz w:val="24"/>
        </w:rPr>
        <w:t>V </w:t>
      </w:r>
      <w:r w:rsidRPr="00406D35">
        <w:rPr>
          <w:rFonts w:ascii="Times New Roman" w:hAnsi="Times New Roman"/>
          <w:sz w:val="24"/>
        </w:rPr>
        <w:t xml:space="preserve"> případě, že </w:t>
      </w:r>
      <w:r w:rsidR="00F6496E" w:rsidRPr="00406D35">
        <w:rPr>
          <w:rFonts w:ascii="Times New Roman" w:hAnsi="Times New Roman"/>
          <w:sz w:val="24"/>
        </w:rPr>
        <w:t xml:space="preserve">účastník </w:t>
      </w:r>
      <w:r w:rsidRPr="00406D35">
        <w:rPr>
          <w:rFonts w:ascii="Times New Roman" w:hAnsi="Times New Roman"/>
          <w:sz w:val="24"/>
        </w:rPr>
        <w:t xml:space="preserve">nabídne cenu vyšší, může to být posouzeno jako nesplnění zadávacích podmínek </w:t>
      </w:r>
      <w:r w:rsidR="008876E1" w:rsidRPr="00406D35">
        <w:rPr>
          <w:rFonts w:ascii="Times New Roman" w:hAnsi="Times New Roman"/>
          <w:sz w:val="24"/>
        </w:rPr>
        <w:t>a </w:t>
      </w:r>
      <w:r w:rsidRPr="00406D35">
        <w:rPr>
          <w:rFonts w:ascii="Times New Roman" w:hAnsi="Times New Roman"/>
          <w:sz w:val="24"/>
        </w:rPr>
        <w:t xml:space="preserve"> důvodem pro </w:t>
      </w:r>
      <w:r w:rsidR="00B87929" w:rsidRPr="00406D35">
        <w:rPr>
          <w:rFonts w:ascii="Times New Roman" w:hAnsi="Times New Roman"/>
          <w:sz w:val="24"/>
        </w:rPr>
        <w:t xml:space="preserve">vyloučení </w:t>
      </w:r>
      <w:r w:rsidR="00F6496E" w:rsidRPr="00406D35">
        <w:rPr>
          <w:rFonts w:ascii="Times New Roman" w:hAnsi="Times New Roman"/>
          <w:sz w:val="24"/>
        </w:rPr>
        <w:t xml:space="preserve">účastníka </w:t>
      </w:r>
      <w:r w:rsidR="008876E1" w:rsidRPr="00406D35">
        <w:rPr>
          <w:rFonts w:ascii="Times New Roman" w:hAnsi="Times New Roman"/>
          <w:sz w:val="24"/>
        </w:rPr>
        <w:t>z </w:t>
      </w:r>
      <w:r w:rsidR="00B87929" w:rsidRPr="00406D35">
        <w:rPr>
          <w:rFonts w:ascii="Times New Roman" w:hAnsi="Times New Roman"/>
          <w:sz w:val="24"/>
        </w:rPr>
        <w:t xml:space="preserve"> </w:t>
      </w:r>
      <w:r w:rsidR="009B76F4" w:rsidRPr="00406D35">
        <w:rPr>
          <w:rFonts w:ascii="Times New Roman" w:hAnsi="Times New Roman"/>
          <w:sz w:val="24"/>
        </w:rPr>
        <w:t>výběrového</w:t>
      </w:r>
      <w:r w:rsidR="00B87929" w:rsidRPr="00406D35">
        <w:rPr>
          <w:rFonts w:ascii="Times New Roman" w:hAnsi="Times New Roman"/>
          <w:sz w:val="24"/>
        </w:rPr>
        <w:t xml:space="preserve"> řízení</w:t>
      </w:r>
      <w:r w:rsidRPr="00406D35">
        <w:rPr>
          <w:rFonts w:ascii="Times New Roman" w:hAnsi="Times New Roman"/>
          <w:sz w:val="24"/>
        </w:rPr>
        <w:t xml:space="preserve">. </w:t>
      </w:r>
    </w:p>
    <w:p w14:paraId="067219B8" w14:textId="0FF0E968" w:rsidR="00351525" w:rsidRPr="00406D35" w:rsidRDefault="00351525" w:rsidP="00D239D8">
      <w:pPr>
        <w:spacing w:after="120" w:line="240" w:lineRule="auto"/>
        <w:rPr>
          <w:rFonts w:ascii="Times New Roman" w:hAnsi="Times New Roman"/>
          <w:sz w:val="24"/>
        </w:rPr>
      </w:pPr>
      <w:r w:rsidRPr="00406D35">
        <w:rPr>
          <w:rFonts w:ascii="Times New Roman" w:hAnsi="Times New Roman"/>
          <w:sz w:val="24"/>
        </w:rPr>
        <w:t xml:space="preserve">Nabídková cena bude uvedena </w:t>
      </w:r>
      <w:r w:rsidR="008876E1" w:rsidRPr="00406D35">
        <w:rPr>
          <w:rFonts w:ascii="Times New Roman" w:hAnsi="Times New Roman"/>
          <w:sz w:val="24"/>
        </w:rPr>
        <w:t>v </w:t>
      </w:r>
      <w:r w:rsidRPr="00406D35">
        <w:rPr>
          <w:rFonts w:ascii="Times New Roman" w:hAnsi="Times New Roman"/>
          <w:sz w:val="24"/>
        </w:rPr>
        <w:t> následující struktuře:</w:t>
      </w:r>
    </w:p>
    <w:p w14:paraId="6251533A" w14:textId="77777777" w:rsidR="00351525" w:rsidRPr="00406D35" w:rsidRDefault="00351525" w:rsidP="00D239D8">
      <w:pPr>
        <w:numPr>
          <w:ilvl w:val="0"/>
          <w:numId w:val="5"/>
        </w:numPr>
        <w:spacing w:after="0" w:line="240" w:lineRule="auto"/>
        <w:jc w:val="both"/>
        <w:rPr>
          <w:rFonts w:ascii="Times New Roman" w:hAnsi="Times New Roman"/>
          <w:sz w:val="24"/>
        </w:rPr>
      </w:pPr>
      <w:r w:rsidRPr="00406D35">
        <w:rPr>
          <w:rFonts w:ascii="Times New Roman" w:hAnsi="Times New Roman"/>
          <w:sz w:val="24"/>
        </w:rPr>
        <w:t>Nabídková cena bez DPH</w:t>
      </w:r>
    </w:p>
    <w:p w14:paraId="64F2B86D" w14:textId="48AFF3A4" w:rsidR="00351525" w:rsidRPr="00406D35" w:rsidRDefault="00351525" w:rsidP="00D239D8">
      <w:pPr>
        <w:numPr>
          <w:ilvl w:val="0"/>
          <w:numId w:val="5"/>
        </w:numPr>
        <w:spacing w:after="0" w:line="240" w:lineRule="auto"/>
        <w:jc w:val="both"/>
        <w:rPr>
          <w:rFonts w:ascii="Times New Roman" w:hAnsi="Times New Roman"/>
          <w:sz w:val="24"/>
        </w:rPr>
      </w:pPr>
      <w:r w:rsidRPr="00406D35">
        <w:rPr>
          <w:rFonts w:ascii="Times New Roman" w:hAnsi="Times New Roman"/>
          <w:sz w:val="24"/>
        </w:rPr>
        <w:t xml:space="preserve">DPH </w:t>
      </w:r>
      <w:r w:rsidR="008876E1" w:rsidRPr="00406D35">
        <w:rPr>
          <w:rFonts w:ascii="Times New Roman" w:hAnsi="Times New Roman"/>
          <w:sz w:val="24"/>
        </w:rPr>
        <w:t>v </w:t>
      </w:r>
      <w:r w:rsidRPr="00406D35">
        <w:rPr>
          <w:rFonts w:ascii="Times New Roman" w:hAnsi="Times New Roman"/>
          <w:sz w:val="24"/>
        </w:rPr>
        <w:t> Kč</w:t>
      </w:r>
    </w:p>
    <w:p w14:paraId="4E9A1E11" w14:textId="77777777" w:rsidR="00351525" w:rsidRPr="00406D35" w:rsidRDefault="00351525" w:rsidP="00D239D8">
      <w:pPr>
        <w:numPr>
          <w:ilvl w:val="0"/>
          <w:numId w:val="5"/>
        </w:numPr>
        <w:spacing w:after="120" w:line="240" w:lineRule="auto"/>
        <w:ind w:left="1077" w:hanging="357"/>
        <w:jc w:val="both"/>
        <w:rPr>
          <w:rFonts w:ascii="Times New Roman" w:hAnsi="Times New Roman"/>
          <w:sz w:val="24"/>
        </w:rPr>
      </w:pPr>
      <w:r w:rsidRPr="00406D35">
        <w:rPr>
          <w:rFonts w:ascii="Times New Roman" w:hAnsi="Times New Roman"/>
          <w:sz w:val="24"/>
        </w:rPr>
        <w:t>Nabídková cena včetně DPH</w:t>
      </w:r>
    </w:p>
    <w:p w14:paraId="09803E4E" w14:textId="359F93C0" w:rsidR="007F6C7A" w:rsidRPr="00406D35" w:rsidRDefault="00351525" w:rsidP="00D239D8">
      <w:pPr>
        <w:spacing w:line="240" w:lineRule="auto"/>
        <w:jc w:val="both"/>
        <w:rPr>
          <w:rFonts w:ascii="Times New Roman" w:hAnsi="Times New Roman"/>
          <w:sz w:val="24"/>
        </w:rPr>
      </w:pPr>
      <w:r w:rsidRPr="00406D35">
        <w:rPr>
          <w:rFonts w:ascii="Times New Roman" w:hAnsi="Times New Roman"/>
          <w:sz w:val="24"/>
        </w:rPr>
        <w:t xml:space="preserve">Nabídkovou cenu bude možné překročit pouze </w:t>
      </w:r>
      <w:r w:rsidR="008876E1" w:rsidRPr="00406D35">
        <w:rPr>
          <w:rFonts w:ascii="Times New Roman" w:hAnsi="Times New Roman"/>
          <w:sz w:val="24"/>
        </w:rPr>
        <w:t>v </w:t>
      </w:r>
      <w:r w:rsidRPr="00406D35">
        <w:rPr>
          <w:rFonts w:ascii="Times New Roman" w:hAnsi="Times New Roman"/>
          <w:sz w:val="24"/>
        </w:rPr>
        <w:t xml:space="preserve"> souvislosti se změnou daňových právních předpisů týkajících se DPH, </w:t>
      </w:r>
      <w:r w:rsidR="008876E1" w:rsidRPr="00406D35">
        <w:rPr>
          <w:rFonts w:ascii="Times New Roman" w:hAnsi="Times New Roman"/>
          <w:sz w:val="24"/>
        </w:rPr>
        <w:t>a </w:t>
      </w:r>
      <w:r w:rsidRPr="00406D35">
        <w:rPr>
          <w:rFonts w:ascii="Times New Roman" w:hAnsi="Times New Roman"/>
          <w:sz w:val="24"/>
        </w:rPr>
        <w:t xml:space="preserve"> to nejvýše </w:t>
      </w:r>
      <w:r w:rsidR="008876E1" w:rsidRPr="00406D35">
        <w:rPr>
          <w:rFonts w:ascii="Times New Roman" w:hAnsi="Times New Roman"/>
          <w:sz w:val="24"/>
        </w:rPr>
        <w:t>o </w:t>
      </w:r>
      <w:r w:rsidRPr="00406D35">
        <w:rPr>
          <w:rFonts w:ascii="Times New Roman" w:hAnsi="Times New Roman"/>
          <w:sz w:val="24"/>
        </w:rPr>
        <w:t xml:space="preserve"> částku odpovídající této legislativní změně. Změnu ceny bude zhotovitel povinen písemně oznámit </w:t>
      </w:r>
      <w:r w:rsidR="009B76F4" w:rsidRPr="00406D35">
        <w:rPr>
          <w:rFonts w:ascii="Times New Roman" w:hAnsi="Times New Roman"/>
          <w:sz w:val="24"/>
        </w:rPr>
        <w:t>z</w:t>
      </w:r>
      <w:r w:rsidRPr="00406D35">
        <w:rPr>
          <w:rFonts w:ascii="Times New Roman" w:hAnsi="Times New Roman"/>
          <w:sz w:val="24"/>
        </w:rPr>
        <w:t xml:space="preserve">adavateli </w:t>
      </w:r>
      <w:r w:rsidR="008876E1" w:rsidRPr="00406D35">
        <w:rPr>
          <w:rFonts w:ascii="Times New Roman" w:hAnsi="Times New Roman"/>
          <w:sz w:val="24"/>
        </w:rPr>
        <w:t>a </w:t>
      </w:r>
      <w:r w:rsidRPr="00406D35">
        <w:rPr>
          <w:rFonts w:ascii="Times New Roman" w:hAnsi="Times New Roman"/>
          <w:sz w:val="24"/>
        </w:rPr>
        <w:t xml:space="preserve"> důvod změny doložit.</w:t>
      </w:r>
    </w:p>
    <w:p w14:paraId="17E2FECB" w14:textId="77777777" w:rsidR="004010E0" w:rsidRPr="00940B35" w:rsidRDefault="004010E0"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Požadavky na způsob zpracování nabídky</w:t>
      </w:r>
    </w:p>
    <w:p w14:paraId="262E0584" w14:textId="358FB21F" w:rsidR="00B66215" w:rsidRPr="00406D35" w:rsidRDefault="005B2055" w:rsidP="00D239D8">
      <w:pPr>
        <w:spacing w:after="120" w:line="240" w:lineRule="auto"/>
        <w:jc w:val="both"/>
        <w:rPr>
          <w:rFonts w:ascii="Times New Roman" w:hAnsi="Times New Roman"/>
          <w:sz w:val="24"/>
        </w:rPr>
      </w:pPr>
      <w:r w:rsidRPr="00406D35">
        <w:rPr>
          <w:rFonts w:ascii="Times New Roman" w:hAnsi="Times New Roman"/>
          <w:sz w:val="24"/>
        </w:rPr>
        <w:t xml:space="preserve">Nabídka bude zpracována podle </w:t>
      </w:r>
      <w:r w:rsidR="00B66215" w:rsidRPr="00406D35">
        <w:rPr>
          <w:rFonts w:ascii="Times New Roman" w:hAnsi="Times New Roman"/>
          <w:sz w:val="24"/>
        </w:rPr>
        <w:t xml:space="preserve">formálních, technických </w:t>
      </w:r>
      <w:r w:rsidR="008876E1" w:rsidRPr="00406D35">
        <w:rPr>
          <w:rFonts w:ascii="Times New Roman" w:hAnsi="Times New Roman"/>
          <w:sz w:val="24"/>
        </w:rPr>
        <w:t>a </w:t>
      </w:r>
      <w:r w:rsidR="00B66215" w:rsidRPr="00406D35">
        <w:rPr>
          <w:rFonts w:ascii="Times New Roman" w:hAnsi="Times New Roman"/>
          <w:sz w:val="24"/>
        </w:rPr>
        <w:t xml:space="preserve"> smluvních požadavků </w:t>
      </w:r>
      <w:r w:rsidRPr="00406D35">
        <w:rPr>
          <w:rFonts w:ascii="Times New Roman" w:hAnsi="Times New Roman"/>
          <w:sz w:val="24"/>
        </w:rPr>
        <w:t>z</w:t>
      </w:r>
      <w:r w:rsidR="00B66215" w:rsidRPr="00406D35">
        <w:rPr>
          <w:rFonts w:ascii="Times New Roman" w:hAnsi="Times New Roman"/>
          <w:sz w:val="24"/>
        </w:rPr>
        <w:t xml:space="preserve">adavatele uvedených </w:t>
      </w:r>
      <w:r w:rsidR="008876E1" w:rsidRPr="00406D35">
        <w:rPr>
          <w:rFonts w:ascii="Times New Roman" w:hAnsi="Times New Roman"/>
          <w:sz w:val="24"/>
        </w:rPr>
        <w:t>v </w:t>
      </w:r>
      <w:r w:rsidR="00B66215" w:rsidRPr="00406D35">
        <w:rPr>
          <w:rFonts w:ascii="Times New Roman" w:hAnsi="Times New Roman"/>
          <w:sz w:val="24"/>
        </w:rPr>
        <w:t xml:space="preserve"> této </w:t>
      </w:r>
      <w:r w:rsidR="00D05F43">
        <w:rPr>
          <w:rFonts w:ascii="Times New Roman" w:hAnsi="Times New Roman"/>
          <w:sz w:val="24"/>
        </w:rPr>
        <w:t>ZD</w:t>
      </w:r>
      <w:r w:rsidR="00B66215" w:rsidRPr="00406D35">
        <w:rPr>
          <w:rFonts w:ascii="Times New Roman" w:hAnsi="Times New Roman"/>
          <w:sz w:val="24"/>
        </w:rPr>
        <w:t xml:space="preserve"> </w:t>
      </w:r>
      <w:r w:rsidR="008876E1" w:rsidRPr="00406D35">
        <w:rPr>
          <w:rFonts w:ascii="Times New Roman" w:hAnsi="Times New Roman"/>
          <w:sz w:val="24"/>
        </w:rPr>
        <w:t>a </w:t>
      </w:r>
      <w:r w:rsidR="00B66215" w:rsidRPr="00406D35">
        <w:rPr>
          <w:rFonts w:ascii="Times New Roman" w:hAnsi="Times New Roman"/>
          <w:sz w:val="24"/>
        </w:rPr>
        <w:t xml:space="preserve"> </w:t>
      </w:r>
      <w:r w:rsidR="008876E1" w:rsidRPr="00406D35">
        <w:rPr>
          <w:rFonts w:ascii="Times New Roman" w:hAnsi="Times New Roman"/>
          <w:sz w:val="24"/>
        </w:rPr>
        <w:t>v </w:t>
      </w:r>
      <w:r w:rsidR="00B66215" w:rsidRPr="00406D35">
        <w:rPr>
          <w:rFonts w:ascii="Times New Roman" w:hAnsi="Times New Roman"/>
          <w:sz w:val="24"/>
        </w:rPr>
        <w:t xml:space="preserve"> přiloženém návrhu </w:t>
      </w:r>
      <w:r w:rsidRPr="00406D35">
        <w:rPr>
          <w:rFonts w:ascii="Times New Roman" w:hAnsi="Times New Roman"/>
          <w:sz w:val="24"/>
        </w:rPr>
        <w:t>s</w:t>
      </w:r>
      <w:r w:rsidR="00751CDD" w:rsidRPr="00406D35">
        <w:rPr>
          <w:rFonts w:ascii="Times New Roman" w:hAnsi="Times New Roman"/>
          <w:sz w:val="24"/>
        </w:rPr>
        <w:t>mlouvy</w:t>
      </w:r>
      <w:r w:rsidR="00B66215" w:rsidRPr="00406D35">
        <w:rPr>
          <w:rFonts w:ascii="Times New Roman" w:hAnsi="Times New Roman"/>
          <w:sz w:val="24"/>
        </w:rPr>
        <w:t>.</w:t>
      </w:r>
    </w:p>
    <w:p w14:paraId="4E9650B3" w14:textId="0A38E2D3" w:rsidR="00B858BE" w:rsidRPr="00406D35" w:rsidRDefault="00B66215" w:rsidP="00D239D8">
      <w:pPr>
        <w:spacing w:after="120" w:line="240" w:lineRule="auto"/>
        <w:jc w:val="both"/>
        <w:rPr>
          <w:rFonts w:ascii="Times New Roman" w:hAnsi="Times New Roman"/>
          <w:sz w:val="24"/>
        </w:rPr>
      </w:pPr>
      <w:r w:rsidRPr="00406D35">
        <w:rPr>
          <w:rFonts w:ascii="Times New Roman" w:hAnsi="Times New Roman"/>
          <w:sz w:val="24"/>
        </w:rPr>
        <w:t xml:space="preserve">Jednotlivé listy nabídky nesmí obsahovat přepisy, škrty či jiné úpravy, nabídka musí být zpracována </w:t>
      </w:r>
      <w:r w:rsidR="008876E1" w:rsidRPr="00406D35">
        <w:rPr>
          <w:rFonts w:ascii="Times New Roman" w:hAnsi="Times New Roman"/>
          <w:sz w:val="24"/>
        </w:rPr>
        <w:t>v </w:t>
      </w:r>
      <w:r w:rsidRPr="00406D35">
        <w:rPr>
          <w:rFonts w:ascii="Times New Roman" w:hAnsi="Times New Roman"/>
          <w:sz w:val="24"/>
        </w:rPr>
        <w:t xml:space="preserve"> českém jazyce</w:t>
      </w:r>
      <w:r w:rsidR="002E281E">
        <w:rPr>
          <w:rFonts w:ascii="Times New Roman" w:hAnsi="Times New Roman"/>
          <w:sz w:val="24"/>
        </w:rPr>
        <w:t>.</w:t>
      </w:r>
      <w:r w:rsidRPr="00406D35">
        <w:rPr>
          <w:rFonts w:ascii="Times New Roman" w:hAnsi="Times New Roman"/>
          <w:sz w:val="24"/>
        </w:rPr>
        <w:t xml:space="preserve"> Pokud nabídka bude obsahovat přílohy, pak tyto přílohy budou </w:t>
      </w:r>
      <w:r w:rsidR="002E281E">
        <w:rPr>
          <w:rFonts w:ascii="Times New Roman" w:hAnsi="Times New Roman"/>
          <w:sz w:val="24"/>
        </w:rPr>
        <w:t xml:space="preserve">její součástí. </w:t>
      </w:r>
    </w:p>
    <w:p w14:paraId="3A035902" w14:textId="77777777" w:rsidR="00B66215" w:rsidRPr="00406D35" w:rsidRDefault="006F1A89" w:rsidP="00D239D8">
      <w:pPr>
        <w:spacing w:after="0" w:line="240" w:lineRule="auto"/>
        <w:jc w:val="both"/>
        <w:rPr>
          <w:rFonts w:ascii="Times New Roman" w:hAnsi="Times New Roman"/>
          <w:sz w:val="24"/>
        </w:rPr>
      </w:pPr>
      <w:r w:rsidRPr="00406D35">
        <w:rPr>
          <w:rFonts w:ascii="Times New Roman" w:hAnsi="Times New Roman"/>
          <w:sz w:val="24"/>
        </w:rPr>
        <w:t>Zadavatel doporučuje následující členění nabídky</w:t>
      </w:r>
      <w:r w:rsidR="00B66215" w:rsidRPr="00406D35">
        <w:rPr>
          <w:rFonts w:ascii="Times New Roman" w:hAnsi="Times New Roman"/>
          <w:sz w:val="24"/>
        </w:rPr>
        <w:t>:</w:t>
      </w:r>
    </w:p>
    <w:p w14:paraId="2D7A8575" w14:textId="7C9A1E58" w:rsidR="00160DCB" w:rsidRPr="00406D35" w:rsidRDefault="00B66215"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sidRPr="00406D35">
        <w:rPr>
          <w:rFonts w:ascii="Times New Roman" w:hAnsi="Times New Roman"/>
          <w:sz w:val="24"/>
        </w:rPr>
        <w:t xml:space="preserve">Krycí list nabídky (viz příloha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7 </w:t>
      </w:r>
      <w:r w:rsidRPr="00406D35">
        <w:rPr>
          <w:rFonts w:ascii="Times New Roman" w:hAnsi="Times New Roman"/>
          <w:sz w:val="24"/>
        </w:rPr>
        <w:t xml:space="preserve"> této </w:t>
      </w:r>
      <w:r w:rsidR="008C763E" w:rsidRPr="00406D35">
        <w:rPr>
          <w:rFonts w:ascii="Times New Roman" w:hAnsi="Times New Roman"/>
          <w:sz w:val="24"/>
        </w:rPr>
        <w:t>ZD</w:t>
      </w:r>
      <w:r w:rsidRPr="00406D35">
        <w:rPr>
          <w:rFonts w:ascii="Times New Roman" w:hAnsi="Times New Roman"/>
          <w:sz w:val="24"/>
        </w:rPr>
        <w:t>)</w:t>
      </w:r>
      <w:r w:rsidR="00E86D30" w:rsidRPr="00406D35">
        <w:rPr>
          <w:rFonts w:ascii="Times New Roman" w:hAnsi="Times New Roman"/>
          <w:sz w:val="24"/>
        </w:rPr>
        <w:t>;</w:t>
      </w:r>
    </w:p>
    <w:p w14:paraId="5AB7384A" w14:textId="32E22640" w:rsidR="00B66215" w:rsidRDefault="00B66215"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sidRPr="00406D35">
        <w:rPr>
          <w:rFonts w:ascii="Times New Roman" w:hAnsi="Times New Roman"/>
          <w:sz w:val="24"/>
        </w:rPr>
        <w:t>Dok</w:t>
      </w:r>
      <w:r w:rsidR="00F73F4D" w:rsidRPr="00406D35">
        <w:rPr>
          <w:rFonts w:ascii="Times New Roman" w:hAnsi="Times New Roman"/>
          <w:sz w:val="24"/>
        </w:rPr>
        <w:t xml:space="preserve">umenty </w:t>
      </w:r>
      <w:r w:rsidR="008876E1" w:rsidRPr="00406D35">
        <w:rPr>
          <w:rFonts w:ascii="Times New Roman" w:hAnsi="Times New Roman"/>
          <w:sz w:val="24"/>
        </w:rPr>
        <w:t>k </w:t>
      </w:r>
      <w:r w:rsidRPr="00406D35">
        <w:rPr>
          <w:rFonts w:ascii="Times New Roman" w:hAnsi="Times New Roman"/>
          <w:sz w:val="24"/>
        </w:rPr>
        <w:t xml:space="preserve"> </w:t>
      </w:r>
      <w:r w:rsidR="008C763E" w:rsidRPr="00406D35">
        <w:rPr>
          <w:rFonts w:ascii="Times New Roman" w:hAnsi="Times New Roman"/>
          <w:sz w:val="24"/>
        </w:rPr>
        <w:t>prok</w:t>
      </w:r>
      <w:r w:rsidR="00F73F4D" w:rsidRPr="00406D35">
        <w:rPr>
          <w:rFonts w:ascii="Times New Roman" w:hAnsi="Times New Roman"/>
          <w:sz w:val="24"/>
        </w:rPr>
        <w:t>ázání</w:t>
      </w:r>
      <w:r w:rsidR="008C763E" w:rsidRPr="00406D35">
        <w:rPr>
          <w:rFonts w:ascii="Times New Roman" w:hAnsi="Times New Roman"/>
          <w:sz w:val="24"/>
        </w:rPr>
        <w:t xml:space="preserve"> splnění </w:t>
      </w:r>
      <w:r w:rsidR="00F73F4D" w:rsidRPr="00406D35">
        <w:rPr>
          <w:rFonts w:ascii="Times New Roman" w:hAnsi="Times New Roman"/>
          <w:sz w:val="24"/>
        </w:rPr>
        <w:t>kvalifikace (včetně případné</w:t>
      </w:r>
      <w:r w:rsidR="007E4B19" w:rsidRPr="00406D35">
        <w:rPr>
          <w:rFonts w:ascii="Times New Roman" w:hAnsi="Times New Roman"/>
          <w:sz w:val="24"/>
        </w:rPr>
        <w:t xml:space="preserve">ho písemného závazku jiné osoby, popř. </w:t>
      </w:r>
      <w:r w:rsidR="00F73F4D" w:rsidRPr="00406D35">
        <w:rPr>
          <w:rFonts w:ascii="Times New Roman" w:hAnsi="Times New Roman"/>
          <w:sz w:val="24"/>
        </w:rPr>
        <w:t>smlouv</w:t>
      </w:r>
      <w:r w:rsidR="00CF6D14" w:rsidRPr="00406D35">
        <w:rPr>
          <w:rFonts w:ascii="Times New Roman" w:hAnsi="Times New Roman"/>
          <w:sz w:val="24"/>
        </w:rPr>
        <w:t>a</w:t>
      </w:r>
      <w:r w:rsidR="00F73F4D" w:rsidRPr="00406D35">
        <w:rPr>
          <w:rFonts w:ascii="Times New Roman" w:hAnsi="Times New Roman"/>
          <w:sz w:val="24"/>
        </w:rPr>
        <w:t>)</w:t>
      </w:r>
      <w:r w:rsidR="00E86D30" w:rsidRPr="00406D35">
        <w:rPr>
          <w:rFonts w:ascii="Times New Roman" w:hAnsi="Times New Roman"/>
          <w:sz w:val="24"/>
        </w:rPr>
        <w:t>;</w:t>
      </w:r>
    </w:p>
    <w:p w14:paraId="031244FC" w14:textId="6A9BFCCF" w:rsidR="002E281E" w:rsidRPr="00406D35" w:rsidRDefault="002E281E"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Pr>
          <w:rFonts w:ascii="Times New Roman" w:hAnsi="Times New Roman"/>
          <w:sz w:val="24"/>
        </w:rPr>
        <w:t>Doklady k</w:t>
      </w:r>
      <w:r w:rsidR="00D05F43">
        <w:rPr>
          <w:rFonts w:ascii="Times New Roman" w:hAnsi="Times New Roman"/>
          <w:sz w:val="24"/>
        </w:rPr>
        <w:t> </w:t>
      </w:r>
      <w:r>
        <w:rPr>
          <w:rFonts w:ascii="Times New Roman" w:hAnsi="Times New Roman"/>
          <w:sz w:val="24"/>
        </w:rPr>
        <w:t>hodnocení</w:t>
      </w:r>
      <w:r w:rsidR="00D05F43">
        <w:rPr>
          <w:rFonts w:ascii="Times New Roman" w:hAnsi="Times New Roman"/>
          <w:sz w:val="24"/>
        </w:rPr>
        <w:t xml:space="preserve"> (viz příloha č. 6 této ZD)</w:t>
      </w:r>
      <w:r w:rsidRPr="00406D35">
        <w:rPr>
          <w:rFonts w:ascii="Times New Roman" w:hAnsi="Times New Roman"/>
          <w:sz w:val="24"/>
        </w:rPr>
        <w:t>;</w:t>
      </w:r>
    </w:p>
    <w:p w14:paraId="41F74833" w14:textId="60497D09" w:rsidR="00B66215" w:rsidRPr="00406D35" w:rsidRDefault="002E281E"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Pr>
          <w:rFonts w:ascii="Times New Roman" w:hAnsi="Times New Roman"/>
          <w:sz w:val="24"/>
        </w:rPr>
        <w:t>P</w:t>
      </w:r>
      <w:r w:rsidR="00B66215" w:rsidRPr="00406D35">
        <w:rPr>
          <w:rFonts w:ascii="Times New Roman" w:hAnsi="Times New Roman"/>
          <w:sz w:val="24"/>
        </w:rPr>
        <w:t>říloh</w:t>
      </w:r>
      <w:r w:rsidR="00D05F43">
        <w:rPr>
          <w:rFonts w:ascii="Times New Roman" w:hAnsi="Times New Roman"/>
          <w:sz w:val="24"/>
        </w:rPr>
        <w:t>y</w:t>
      </w:r>
      <w:r w:rsidR="00F73F4D" w:rsidRPr="00406D35">
        <w:rPr>
          <w:rFonts w:ascii="Times New Roman" w:hAnsi="Times New Roman"/>
          <w:sz w:val="24"/>
        </w:rPr>
        <w:t xml:space="preserve"> </w:t>
      </w:r>
      <w:r w:rsidR="008876E1" w:rsidRPr="00406D35">
        <w:rPr>
          <w:rFonts w:ascii="Times New Roman" w:hAnsi="Times New Roman"/>
          <w:sz w:val="24"/>
        </w:rPr>
        <w:t>č</w:t>
      </w:r>
      <w:r w:rsidR="00F73F4D" w:rsidRPr="00406D35">
        <w:rPr>
          <w:rFonts w:ascii="Times New Roman" w:hAnsi="Times New Roman"/>
          <w:sz w:val="24"/>
        </w:rPr>
        <w:t xml:space="preserve">. </w:t>
      </w:r>
      <w:r w:rsidR="008876E1" w:rsidRPr="00406D35">
        <w:rPr>
          <w:rFonts w:ascii="Times New Roman" w:hAnsi="Times New Roman"/>
          <w:sz w:val="24"/>
        </w:rPr>
        <w:t>4 </w:t>
      </w:r>
      <w:r w:rsidR="00F73F4D" w:rsidRPr="00406D35">
        <w:rPr>
          <w:rFonts w:ascii="Times New Roman" w:hAnsi="Times New Roman"/>
          <w:sz w:val="24"/>
        </w:rPr>
        <w:t xml:space="preserve"> </w:t>
      </w:r>
      <w:r w:rsidR="008876E1" w:rsidRPr="00406D35">
        <w:rPr>
          <w:rFonts w:ascii="Times New Roman" w:hAnsi="Times New Roman"/>
          <w:sz w:val="24"/>
        </w:rPr>
        <w:t>a </w:t>
      </w:r>
      <w:r w:rsidR="00F73F4D" w:rsidRPr="00406D35">
        <w:rPr>
          <w:rFonts w:ascii="Times New Roman" w:hAnsi="Times New Roman"/>
          <w:sz w:val="24"/>
        </w:rPr>
        <w:t xml:space="preserve"> </w:t>
      </w:r>
      <w:r w:rsidR="008876E1" w:rsidRPr="00406D35">
        <w:rPr>
          <w:rFonts w:ascii="Times New Roman" w:hAnsi="Times New Roman"/>
          <w:sz w:val="24"/>
        </w:rPr>
        <w:t>5</w:t>
      </w:r>
      <w:r>
        <w:rPr>
          <w:rFonts w:ascii="Times New Roman" w:hAnsi="Times New Roman"/>
          <w:sz w:val="24"/>
        </w:rPr>
        <w:t xml:space="preserve"> smlouvy</w:t>
      </w:r>
      <w:r w:rsidR="00D05F43">
        <w:rPr>
          <w:rFonts w:ascii="Times New Roman" w:hAnsi="Times New Roman"/>
          <w:sz w:val="24"/>
        </w:rPr>
        <w:t xml:space="preserve"> (viz příloha č. 4 a 5 této ZD)</w:t>
      </w:r>
      <w:r w:rsidR="002005AF" w:rsidRPr="00406D35">
        <w:rPr>
          <w:rFonts w:ascii="Times New Roman" w:hAnsi="Times New Roman"/>
          <w:sz w:val="24"/>
        </w:rPr>
        <w:t>;</w:t>
      </w:r>
    </w:p>
    <w:p w14:paraId="0CC755E6" w14:textId="79451CD9" w:rsidR="00B66215" w:rsidRPr="00406D35" w:rsidRDefault="00F73F4D"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sidRPr="00406D35">
        <w:rPr>
          <w:rFonts w:ascii="Times New Roman" w:hAnsi="Times New Roman"/>
          <w:sz w:val="24"/>
        </w:rPr>
        <w:t>Další p</w:t>
      </w:r>
      <w:r w:rsidR="00B66215" w:rsidRPr="00406D35">
        <w:rPr>
          <w:rFonts w:ascii="Times New Roman" w:hAnsi="Times New Roman"/>
          <w:sz w:val="24"/>
        </w:rPr>
        <w:t>řílohy (nepovinné)</w:t>
      </w:r>
      <w:r w:rsidR="002005AF" w:rsidRPr="00406D35">
        <w:rPr>
          <w:rFonts w:ascii="Times New Roman" w:hAnsi="Times New Roman"/>
          <w:sz w:val="24"/>
        </w:rPr>
        <w:t>.</w:t>
      </w:r>
    </w:p>
    <w:p w14:paraId="16B33927" w14:textId="046FF602" w:rsidR="009231D6" w:rsidRPr="00406D35" w:rsidRDefault="005B2055"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Způsob hodnocení nabídek</w:t>
      </w:r>
    </w:p>
    <w:p w14:paraId="6D3722F1" w14:textId="77777777" w:rsidR="00F75889" w:rsidRPr="00F75889" w:rsidRDefault="00F75889" w:rsidP="00F75889">
      <w:pPr>
        <w:autoSpaceDE w:val="0"/>
        <w:autoSpaceDN w:val="0"/>
        <w:adjustRightInd w:val="0"/>
        <w:spacing w:after="120" w:line="240" w:lineRule="auto"/>
        <w:jc w:val="both"/>
        <w:rPr>
          <w:rFonts w:ascii="Times New Roman" w:hAnsi="Times New Roman"/>
          <w:bCs/>
          <w:sz w:val="24"/>
        </w:rPr>
      </w:pPr>
      <w:r w:rsidRPr="00F75889">
        <w:rPr>
          <w:rFonts w:ascii="Times New Roman" w:hAnsi="Times New Roman"/>
          <w:bCs/>
          <w:sz w:val="24"/>
        </w:rPr>
        <w:t xml:space="preserve">Základním hodnotícím kritériem je </w:t>
      </w:r>
      <w:r w:rsidRPr="00F75889">
        <w:rPr>
          <w:rFonts w:ascii="Times New Roman" w:hAnsi="Times New Roman"/>
          <w:b/>
          <w:bCs/>
          <w:sz w:val="24"/>
        </w:rPr>
        <w:t>ekonomická výhodnost nabídky</w:t>
      </w:r>
      <w:r w:rsidRPr="00F75889">
        <w:rPr>
          <w:rFonts w:ascii="Times New Roman" w:hAnsi="Times New Roman"/>
          <w:bCs/>
          <w:sz w:val="24"/>
        </w:rPr>
        <w:t>.</w:t>
      </w:r>
    </w:p>
    <w:p w14:paraId="77446505" w14:textId="77777777" w:rsidR="00F75889" w:rsidRPr="00F75889" w:rsidRDefault="00F75889" w:rsidP="00F75889">
      <w:pPr>
        <w:autoSpaceDE w:val="0"/>
        <w:autoSpaceDN w:val="0"/>
        <w:adjustRightInd w:val="0"/>
        <w:spacing w:after="0" w:line="240" w:lineRule="auto"/>
        <w:jc w:val="both"/>
        <w:rPr>
          <w:rFonts w:ascii="Times New Roman" w:hAnsi="Times New Roman"/>
          <w:bCs/>
          <w:sz w:val="24"/>
        </w:rPr>
      </w:pPr>
      <w:r w:rsidRPr="00F75889">
        <w:rPr>
          <w:rFonts w:ascii="Times New Roman" w:hAnsi="Times New Roman"/>
          <w:bCs/>
          <w:sz w:val="24"/>
        </w:rPr>
        <w:t xml:space="preserve">Zadavatel stanovuje, že ekonomickou výhodnost bude hodnotit podle tří </w:t>
      </w:r>
      <w:proofErr w:type="spellStart"/>
      <w:r w:rsidRPr="00F75889">
        <w:rPr>
          <w:rFonts w:ascii="Times New Roman" w:hAnsi="Times New Roman"/>
          <w:bCs/>
          <w:sz w:val="24"/>
        </w:rPr>
        <w:t>subkritérií</w:t>
      </w:r>
      <w:proofErr w:type="spellEnd"/>
      <w:r w:rsidRPr="00F75889">
        <w:rPr>
          <w:rFonts w:ascii="Times New Roman" w:hAnsi="Times New Roman"/>
          <w:bCs/>
          <w:sz w:val="24"/>
        </w:rPr>
        <w:t>:</w:t>
      </w:r>
    </w:p>
    <w:p w14:paraId="15E45932" w14:textId="77777777" w:rsidR="00F75889" w:rsidRPr="00F75889" w:rsidRDefault="00F75889" w:rsidP="00F75889">
      <w:pPr>
        <w:autoSpaceDE w:val="0"/>
        <w:autoSpaceDN w:val="0"/>
        <w:adjustRightInd w:val="0"/>
        <w:spacing w:after="0" w:line="240" w:lineRule="auto"/>
        <w:jc w:val="both"/>
        <w:rPr>
          <w:rFonts w:ascii="Times New Roman" w:hAnsi="Times New Roman"/>
          <w:bCs/>
          <w:sz w:val="24"/>
        </w:rPr>
      </w:pPr>
    </w:p>
    <w:p w14:paraId="743E87B0" w14:textId="4DECA39E" w:rsidR="00F75889" w:rsidRPr="00F75889" w:rsidRDefault="00F75889" w:rsidP="00F75889">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F75889">
        <w:rPr>
          <w:rFonts w:ascii="Times New Roman" w:hAnsi="Times New Roman"/>
          <w:b/>
          <w:bCs/>
          <w:color w:val="000000"/>
          <w:sz w:val="26"/>
          <w:szCs w:val="26"/>
        </w:rPr>
        <w:t>Celková nabídková cena bez DPH: váha dílčího kritéria 90 %</w:t>
      </w:r>
    </w:p>
    <w:p w14:paraId="1DE85171" w14:textId="77777777" w:rsidR="00F75889" w:rsidRPr="00F75889" w:rsidRDefault="00F75889" w:rsidP="00F75889">
      <w:pPr>
        <w:autoSpaceDE w:val="0"/>
        <w:autoSpaceDN w:val="0"/>
        <w:adjustRightInd w:val="0"/>
        <w:spacing w:after="120" w:line="240" w:lineRule="auto"/>
        <w:jc w:val="both"/>
        <w:rPr>
          <w:rFonts w:ascii="Times New Roman" w:hAnsi="Times New Roman"/>
          <w:bCs/>
          <w:color w:val="000000"/>
          <w:sz w:val="24"/>
        </w:rPr>
      </w:pPr>
      <w:r w:rsidRPr="00F75889">
        <w:rPr>
          <w:rFonts w:ascii="Times New Roman" w:hAnsi="Times New Roman"/>
          <w:bCs/>
          <w:color w:val="000000"/>
          <w:sz w:val="24"/>
        </w:rPr>
        <w:lastRenderedPageBreak/>
        <w:t xml:space="preserve">Prvním dílčím kritériem pro hodnocení nabídky je celková nabídková cena bez DPH zpracovaná účastníkem oceněním rekapitulace nákladů v souladu s čl. 6 této ZD. </w:t>
      </w:r>
    </w:p>
    <w:p w14:paraId="7489221B" w14:textId="77777777" w:rsidR="00F75889" w:rsidRPr="00F75889" w:rsidRDefault="00F75889" w:rsidP="00F75889">
      <w:pPr>
        <w:autoSpaceDE w:val="0"/>
        <w:autoSpaceDN w:val="0"/>
        <w:adjustRightInd w:val="0"/>
        <w:spacing w:after="120" w:line="240" w:lineRule="auto"/>
        <w:jc w:val="both"/>
        <w:rPr>
          <w:rFonts w:ascii="Times New Roman" w:hAnsi="Times New Roman"/>
          <w:bCs/>
          <w:color w:val="000000"/>
          <w:sz w:val="24"/>
        </w:rPr>
      </w:pPr>
      <w:r w:rsidRPr="00F75889">
        <w:rPr>
          <w:rFonts w:ascii="Times New Roman" w:hAnsi="Times New Roman"/>
          <w:bCs/>
          <w:color w:val="000000"/>
          <w:sz w:val="24"/>
        </w:rPr>
        <w:t>Nižší nabídková cena bez DPH znamená lepší nabídku.</w:t>
      </w:r>
    </w:p>
    <w:p w14:paraId="4BEE5FA4" w14:textId="77777777" w:rsidR="00F75889" w:rsidRPr="00F75889" w:rsidRDefault="00F75889" w:rsidP="00F75889">
      <w:pPr>
        <w:autoSpaceDE w:val="0"/>
        <w:autoSpaceDN w:val="0"/>
        <w:adjustRightInd w:val="0"/>
        <w:spacing w:after="120" w:line="240" w:lineRule="auto"/>
        <w:jc w:val="both"/>
        <w:rPr>
          <w:rFonts w:ascii="Times New Roman" w:hAnsi="Times New Roman"/>
          <w:bCs/>
          <w:color w:val="000000"/>
          <w:sz w:val="24"/>
        </w:rPr>
      </w:pPr>
      <w:r w:rsidRPr="00F75889">
        <w:rPr>
          <w:rFonts w:ascii="Times New Roman" w:hAnsi="Times New Roman"/>
          <w:bCs/>
          <w:color w:val="000000"/>
          <w:sz w:val="24"/>
        </w:rPr>
        <w:t>Na základě porovnání nabídkových cen bez DPH jednotlivých účastníků bude účastníkovi s nejnižší nabídkovou cenou bez DPH přiděleno 100 bodů, ostatní nabídky získají počet bodů odpovídající poměru nejnižší nabídkové ceny bez DPH a hodnocené nabídkové ceny bez DPH násobeného číslem 100, přičemž výsledný počet bodů bude zaokrouhlen na dvě desetinná místa.</w:t>
      </w:r>
    </w:p>
    <w:p w14:paraId="12D7FDE8" w14:textId="06756DF2" w:rsidR="00F75889" w:rsidRPr="00F75889" w:rsidRDefault="00F75889" w:rsidP="00F75889">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F75889">
        <w:rPr>
          <w:rFonts w:ascii="Times New Roman" w:hAnsi="Times New Roman"/>
          <w:b/>
          <w:bCs/>
          <w:color w:val="000000"/>
          <w:sz w:val="26"/>
          <w:szCs w:val="26"/>
        </w:rPr>
        <w:t xml:space="preserve">Délka praxe autorizované osoby - dopravní stavby: váha dílčího kritéria 5 % </w:t>
      </w:r>
    </w:p>
    <w:p w14:paraId="03347345" w14:textId="77777777" w:rsidR="00F75889" w:rsidRPr="00F75889" w:rsidRDefault="00F75889" w:rsidP="00F75889">
      <w:pPr>
        <w:autoSpaceDE w:val="0"/>
        <w:autoSpaceDN w:val="0"/>
        <w:adjustRightInd w:val="0"/>
        <w:spacing w:after="120" w:line="240" w:lineRule="auto"/>
        <w:jc w:val="both"/>
        <w:rPr>
          <w:rFonts w:ascii="Times New Roman" w:hAnsi="Times New Roman"/>
          <w:bCs/>
          <w:sz w:val="24"/>
        </w:rPr>
      </w:pPr>
      <w:r w:rsidRPr="00F75889">
        <w:rPr>
          <w:rFonts w:ascii="Times New Roman" w:hAnsi="Times New Roman"/>
          <w:bCs/>
          <w:sz w:val="24"/>
        </w:rPr>
        <w:t xml:space="preserve">Druhým dílčím kritériem pro hodnocení nabídky je počet měsíců relevantní odborné praxe osoby, kterou účastník prokazuje profesní způsobilost dle § 77 odst. 2 písm. c) zákona: Autorizovaný inženýr pro obor dopravní stavby nebo autorizovaný technik pro obor dopravní stavby, nekolejová doprava. </w:t>
      </w:r>
    </w:p>
    <w:p w14:paraId="0E36C435" w14:textId="77777777" w:rsidR="00F75889" w:rsidRPr="00F75889" w:rsidRDefault="00F75889" w:rsidP="00F75889">
      <w:pPr>
        <w:autoSpaceDE w:val="0"/>
        <w:autoSpaceDN w:val="0"/>
        <w:adjustRightInd w:val="0"/>
        <w:spacing w:after="120" w:line="240" w:lineRule="auto"/>
        <w:jc w:val="both"/>
        <w:rPr>
          <w:rFonts w:ascii="Times New Roman" w:hAnsi="Times New Roman"/>
          <w:bCs/>
          <w:sz w:val="24"/>
        </w:rPr>
      </w:pPr>
      <w:r w:rsidRPr="00F75889">
        <w:rPr>
          <w:rFonts w:ascii="Times New Roman" w:hAnsi="Times New Roman"/>
          <w:bCs/>
          <w:sz w:val="24"/>
        </w:rPr>
        <w:t xml:space="preserve">Délka relevantní odborné praxe je dobou, po kterou daná osoba vykonává funkci autorizovaného inženýra pro obor dopravní stavby nebo autorizovaného technika pro obor dopravní stavby, nekolejová doprava. Délka relevantní odborné praxe se počítá od udělení příslušné autorizace do konce lhůty pro podání nabídek. Zohledňují se pouze celé uplynulé měsíce praxe. Do délky relevantní odborné praxe se nezapočítává doba, po kterou byla autorizace pozastavena, ani doba, po kterou byla osoba ze seznamu autorizovaných osob vyškrtnuta. Pro vyloučení pochybností se uvádí, že má být zohledněna celková doba relevantní praxe autorizované osoby bez ohledu na skutečnost, zda byla autorizovaná činnost prováděna pro účastníka. </w:t>
      </w:r>
    </w:p>
    <w:p w14:paraId="6611EA30" w14:textId="77777777" w:rsidR="00F75889" w:rsidRPr="00F75889" w:rsidRDefault="00F75889" w:rsidP="00F75889">
      <w:pPr>
        <w:autoSpaceDE w:val="0"/>
        <w:autoSpaceDN w:val="0"/>
        <w:adjustRightInd w:val="0"/>
        <w:spacing w:after="120" w:line="240" w:lineRule="auto"/>
        <w:jc w:val="both"/>
        <w:rPr>
          <w:rFonts w:ascii="Times New Roman" w:hAnsi="Times New Roman"/>
          <w:bCs/>
          <w:sz w:val="24"/>
        </w:rPr>
      </w:pPr>
      <w:r w:rsidRPr="00F75889">
        <w:rPr>
          <w:rFonts w:ascii="Times New Roman" w:hAnsi="Times New Roman"/>
          <w:bCs/>
          <w:sz w:val="24"/>
        </w:rPr>
        <w:t xml:space="preserve">Délku relevantní odborné praxe účastník uvede v čestném prohlášení, jehož vzor je přílohou č. 6 této ZD. Pro vyloučení pochybností zadavatel uvádí, že účastník je oprávněn uvést délku relevantní odborné praxe pouze jedné konkrétní osoby (nelze sčítat délku relevantní odborné praxe více autorizovaných osob). </w:t>
      </w:r>
    </w:p>
    <w:p w14:paraId="58522879" w14:textId="77777777" w:rsidR="00F75889" w:rsidRPr="00F75889" w:rsidRDefault="00F75889" w:rsidP="00F75889">
      <w:pPr>
        <w:autoSpaceDE w:val="0"/>
        <w:autoSpaceDN w:val="0"/>
        <w:adjustRightInd w:val="0"/>
        <w:spacing w:after="120" w:line="240" w:lineRule="auto"/>
        <w:jc w:val="both"/>
        <w:rPr>
          <w:rFonts w:ascii="Times New Roman" w:hAnsi="Times New Roman"/>
          <w:bCs/>
        </w:rPr>
      </w:pPr>
      <w:r w:rsidRPr="00F75889">
        <w:rPr>
          <w:rFonts w:ascii="Times New Roman" w:hAnsi="Times New Roman"/>
          <w:bCs/>
          <w:sz w:val="24"/>
        </w:rPr>
        <w:t>Dle délky relevantní odborné praxe bude účastníkovi přiřazeno konkrétní bodové ohodnocení dle níže uvedené tabulky:</w:t>
      </w:r>
    </w:p>
    <w:tbl>
      <w:tblPr>
        <w:tblStyle w:val="Mkatabulky"/>
        <w:tblW w:w="0" w:type="auto"/>
        <w:jc w:val="center"/>
        <w:tblLook w:val="04A0" w:firstRow="1" w:lastRow="0" w:firstColumn="1" w:lastColumn="0" w:noHBand="0" w:noVBand="1"/>
      </w:tblPr>
      <w:tblGrid>
        <w:gridCol w:w="1390"/>
        <w:gridCol w:w="1517"/>
        <w:gridCol w:w="1520"/>
        <w:gridCol w:w="1520"/>
        <w:gridCol w:w="1521"/>
      </w:tblGrid>
      <w:tr w:rsidR="00F75889" w:rsidRPr="006222F0" w14:paraId="6535E623" w14:textId="77777777" w:rsidTr="007A5D5F">
        <w:trPr>
          <w:trHeight w:val="1205"/>
          <w:jc w:val="center"/>
        </w:trPr>
        <w:tc>
          <w:tcPr>
            <w:tcW w:w="1300" w:type="dxa"/>
            <w:shd w:val="clear" w:color="auto" w:fill="D9D9D9" w:themeFill="background1" w:themeFillShade="D9"/>
            <w:vAlign w:val="center"/>
          </w:tcPr>
          <w:p w14:paraId="62E79F85" w14:textId="77777777" w:rsidR="00F75889" w:rsidRPr="006222F0" w:rsidRDefault="00F75889" w:rsidP="007A5D5F">
            <w:pPr>
              <w:autoSpaceDE w:val="0"/>
              <w:autoSpaceDN w:val="0"/>
              <w:adjustRightInd w:val="0"/>
              <w:spacing w:after="120"/>
              <w:jc w:val="center"/>
              <w:rPr>
                <w:rFonts w:ascii="Times New Roman" w:hAnsi="Times New Roman"/>
                <w:b/>
                <w:bCs/>
                <w:sz w:val="24"/>
              </w:rPr>
            </w:pPr>
            <w:r w:rsidRPr="006222F0">
              <w:rPr>
                <w:rFonts w:ascii="Times New Roman" w:hAnsi="Times New Roman"/>
                <w:b/>
                <w:bCs/>
                <w:sz w:val="24"/>
              </w:rPr>
              <w:t>Délka relevantní odborné praxe</w:t>
            </w:r>
          </w:p>
        </w:tc>
        <w:tc>
          <w:tcPr>
            <w:tcW w:w="1517" w:type="dxa"/>
            <w:shd w:val="clear" w:color="auto" w:fill="F2F2F2" w:themeFill="background1" w:themeFillShade="F2"/>
            <w:vAlign w:val="center"/>
          </w:tcPr>
          <w:p w14:paraId="6ADF8AEE"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méně než 36 měsíců</w:t>
            </w:r>
          </w:p>
        </w:tc>
        <w:tc>
          <w:tcPr>
            <w:tcW w:w="1520" w:type="dxa"/>
            <w:shd w:val="clear" w:color="auto" w:fill="F2F2F2" w:themeFill="background1" w:themeFillShade="F2"/>
            <w:vAlign w:val="center"/>
          </w:tcPr>
          <w:p w14:paraId="1CE1AF98"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36 měsíců (včetně) až 72 měsíců</w:t>
            </w:r>
          </w:p>
        </w:tc>
        <w:tc>
          <w:tcPr>
            <w:tcW w:w="1520" w:type="dxa"/>
            <w:shd w:val="clear" w:color="auto" w:fill="F2F2F2" w:themeFill="background1" w:themeFillShade="F2"/>
            <w:vAlign w:val="center"/>
          </w:tcPr>
          <w:p w14:paraId="191A19B0"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72 měsíců (včetně) až 108 měsíců</w:t>
            </w:r>
          </w:p>
        </w:tc>
        <w:tc>
          <w:tcPr>
            <w:tcW w:w="1521" w:type="dxa"/>
            <w:shd w:val="clear" w:color="auto" w:fill="F2F2F2" w:themeFill="background1" w:themeFillShade="F2"/>
            <w:vAlign w:val="center"/>
          </w:tcPr>
          <w:p w14:paraId="195822A5"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108 měsíců (včetně) a více</w:t>
            </w:r>
          </w:p>
        </w:tc>
      </w:tr>
      <w:tr w:rsidR="00F75889" w:rsidRPr="006222F0" w14:paraId="1A7CE4AD" w14:textId="77777777" w:rsidTr="007A5D5F">
        <w:trPr>
          <w:trHeight w:val="839"/>
          <w:jc w:val="center"/>
        </w:trPr>
        <w:tc>
          <w:tcPr>
            <w:tcW w:w="1300" w:type="dxa"/>
            <w:shd w:val="clear" w:color="auto" w:fill="D9D9D9" w:themeFill="background1" w:themeFillShade="D9"/>
            <w:vAlign w:val="center"/>
          </w:tcPr>
          <w:p w14:paraId="5FCAB085" w14:textId="77777777" w:rsidR="00F75889" w:rsidRPr="006222F0" w:rsidRDefault="00F75889" w:rsidP="007A5D5F">
            <w:pPr>
              <w:autoSpaceDE w:val="0"/>
              <w:autoSpaceDN w:val="0"/>
              <w:adjustRightInd w:val="0"/>
              <w:spacing w:after="120"/>
              <w:jc w:val="center"/>
              <w:rPr>
                <w:rFonts w:ascii="Times New Roman" w:hAnsi="Times New Roman"/>
                <w:b/>
                <w:bCs/>
                <w:sz w:val="24"/>
              </w:rPr>
            </w:pPr>
            <w:r w:rsidRPr="006222F0">
              <w:rPr>
                <w:rFonts w:ascii="Times New Roman" w:hAnsi="Times New Roman"/>
                <w:b/>
                <w:bCs/>
                <w:sz w:val="24"/>
              </w:rPr>
              <w:t>Bodové ohodnocení</w:t>
            </w:r>
          </w:p>
        </w:tc>
        <w:tc>
          <w:tcPr>
            <w:tcW w:w="1517" w:type="dxa"/>
            <w:vAlign w:val="center"/>
          </w:tcPr>
          <w:p w14:paraId="7DE2B60E"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5 bodů</w:t>
            </w:r>
          </w:p>
        </w:tc>
        <w:tc>
          <w:tcPr>
            <w:tcW w:w="1520" w:type="dxa"/>
            <w:vAlign w:val="center"/>
          </w:tcPr>
          <w:p w14:paraId="7D6F2BD2"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10 bodů</w:t>
            </w:r>
          </w:p>
        </w:tc>
        <w:tc>
          <w:tcPr>
            <w:tcW w:w="1520" w:type="dxa"/>
            <w:vAlign w:val="center"/>
          </w:tcPr>
          <w:p w14:paraId="2CF1177E"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15 bodů</w:t>
            </w:r>
          </w:p>
        </w:tc>
        <w:tc>
          <w:tcPr>
            <w:tcW w:w="1521" w:type="dxa"/>
            <w:vAlign w:val="center"/>
          </w:tcPr>
          <w:p w14:paraId="381F0E85"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20 bodů</w:t>
            </w:r>
          </w:p>
        </w:tc>
      </w:tr>
    </w:tbl>
    <w:p w14:paraId="445D8AF4"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p>
    <w:p w14:paraId="53A87EC4" w14:textId="77777777" w:rsidR="00F75889" w:rsidRPr="00F75889" w:rsidRDefault="00F75889" w:rsidP="00F75889">
      <w:pPr>
        <w:pStyle w:val="Odstavecseseznamem"/>
        <w:spacing w:before="120" w:after="120" w:line="240" w:lineRule="auto"/>
        <w:ind w:left="357"/>
        <w:jc w:val="both"/>
        <w:rPr>
          <w:rFonts w:ascii="Times New Roman" w:hAnsi="Times New Roman"/>
          <w:color w:val="000000"/>
          <w:sz w:val="24"/>
        </w:rPr>
      </w:pPr>
      <w:r w:rsidRPr="00F75889">
        <w:rPr>
          <w:rFonts w:ascii="Times New Roman" w:hAnsi="Times New Roman"/>
          <w:bCs/>
          <w:sz w:val="24"/>
        </w:rPr>
        <w:t>Větší počet bodů znamená lepší nabídku. Bodové ohodnocení v rámci dílčího kritéria bude následně přepočteno na 100bodovou stupnici dle níže uvedeného vzorce:</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356"/>
        <w:gridCol w:w="5593"/>
      </w:tblGrid>
      <w:tr w:rsidR="00F75889" w:rsidRPr="006222F0" w14:paraId="555A9E97" w14:textId="77777777" w:rsidTr="007A5D5F">
        <w:trPr>
          <w:trHeight w:val="530"/>
          <w:jc w:val="center"/>
        </w:trPr>
        <w:tc>
          <w:tcPr>
            <w:tcW w:w="636" w:type="dxa"/>
            <w:vMerge w:val="restart"/>
            <w:vAlign w:val="center"/>
          </w:tcPr>
          <w:p w14:paraId="02141407" w14:textId="77777777" w:rsidR="00F75889" w:rsidRPr="006222F0" w:rsidRDefault="00F75889" w:rsidP="007A5D5F">
            <w:pPr>
              <w:spacing w:after="120"/>
              <w:jc w:val="center"/>
              <w:rPr>
                <w:rFonts w:ascii="Times New Roman" w:hAnsi="Times New Roman"/>
                <w:b/>
                <w:color w:val="000000"/>
                <w:sz w:val="24"/>
              </w:rPr>
            </w:pPr>
            <w:bookmarkStart w:id="16" w:name="_Hlk480980680"/>
            <w:r w:rsidRPr="006222F0">
              <w:rPr>
                <w:rFonts w:ascii="Times New Roman" w:hAnsi="Times New Roman"/>
                <w:b/>
                <w:color w:val="000000"/>
                <w:sz w:val="24"/>
              </w:rPr>
              <w:t>100</w:t>
            </w:r>
          </w:p>
        </w:tc>
        <w:tc>
          <w:tcPr>
            <w:tcW w:w="356" w:type="dxa"/>
            <w:vMerge w:val="restart"/>
            <w:vAlign w:val="center"/>
          </w:tcPr>
          <w:p w14:paraId="5750F675"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x</w:t>
            </w:r>
          </w:p>
        </w:tc>
        <w:tc>
          <w:tcPr>
            <w:tcW w:w="5593" w:type="dxa"/>
            <w:tcBorders>
              <w:bottom w:val="single" w:sz="4" w:space="0" w:color="auto"/>
            </w:tcBorders>
            <w:vAlign w:val="bottom"/>
          </w:tcPr>
          <w:p w14:paraId="580BBCE6" w14:textId="77777777" w:rsidR="00F75889" w:rsidRPr="006222F0" w:rsidRDefault="00F75889" w:rsidP="007A5D5F">
            <w:pPr>
              <w:autoSpaceDE w:val="0"/>
              <w:autoSpaceDN w:val="0"/>
              <w:adjustRightInd w:val="0"/>
              <w:jc w:val="center"/>
              <w:rPr>
                <w:rFonts w:ascii="Times New Roman" w:hAnsi="Times New Roman"/>
                <w:b/>
                <w:color w:val="000000"/>
                <w:sz w:val="24"/>
              </w:rPr>
            </w:pPr>
            <w:r w:rsidRPr="006222F0">
              <w:rPr>
                <w:rFonts w:ascii="Times New Roman" w:hAnsi="Times New Roman"/>
                <w:b/>
                <w:color w:val="000000"/>
                <w:sz w:val="24"/>
              </w:rPr>
              <w:t>body přidělené hodnocené nabídce</w:t>
            </w:r>
          </w:p>
        </w:tc>
      </w:tr>
      <w:tr w:rsidR="00F75889" w:rsidRPr="006222F0" w14:paraId="05CFE710" w14:textId="77777777" w:rsidTr="007A5D5F">
        <w:trPr>
          <w:trHeight w:val="715"/>
          <w:jc w:val="center"/>
        </w:trPr>
        <w:tc>
          <w:tcPr>
            <w:tcW w:w="636" w:type="dxa"/>
            <w:vMerge/>
          </w:tcPr>
          <w:p w14:paraId="1082FB4C" w14:textId="77777777" w:rsidR="00F75889" w:rsidRPr="006222F0" w:rsidRDefault="00F75889" w:rsidP="007A5D5F">
            <w:pPr>
              <w:spacing w:after="120"/>
              <w:rPr>
                <w:rFonts w:ascii="Times New Roman" w:hAnsi="Times New Roman"/>
                <w:b/>
                <w:color w:val="000000"/>
                <w:sz w:val="24"/>
              </w:rPr>
            </w:pPr>
          </w:p>
        </w:tc>
        <w:tc>
          <w:tcPr>
            <w:tcW w:w="356" w:type="dxa"/>
            <w:vMerge/>
          </w:tcPr>
          <w:p w14:paraId="0BEF506E" w14:textId="77777777" w:rsidR="00F75889" w:rsidRPr="006222F0" w:rsidRDefault="00F75889" w:rsidP="007A5D5F">
            <w:pPr>
              <w:spacing w:after="120"/>
              <w:rPr>
                <w:rFonts w:ascii="Times New Roman" w:hAnsi="Times New Roman"/>
                <w:b/>
                <w:color w:val="000000"/>
                <w:sz w:val="24"/>
              </w:rPr>
            </w:pPr>
          </w:p>
        </w:tc>
        <w:tc>
          <w:tcPr>
            <w:tcW w:w="5593" w:type="dxa"/>
            <w:tcBorders>
              <w:top w:val="single" w:sz="4" w:space="0" w:color="auto"/>
            </w:tcBorders>
          </w:tcPr>
          <w:p w14:paraId="76ED39D0"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body přidělené nabídce (nabídkám) s nejvyšším počtem bodů</w:t>
            </w:r>
          </w:p>
        </w:tc>
      </w:tr>
      <w:bookmarkEnd w:id="16"/>
    </w:tbl>
    <w:p w14:paraId="13E00617"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
          <w:bCs/>
          <w:sz w:val="24"/>
        </w:rPr>
      </w:pPr>
    </w:p>
    <w:p w14:paraId="14565974" w14:textId="56AA3FB8" w:rsidR="00F75889" w:rsidRPr="00F75889" w:rsidRDefault="00F75889" w:rsidP="00F75889">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F75889">
        <w:rPr>
          <w:rFonts w:ascii="Times New Roman" w:hAnsi="Times New Roman"/>
          <w:b/>
          <w:bCs/>
          <w:color w:val="000000"/>
          <w:sz w:val="26"/>
          <w:szCs w:val="26"/>
        </w:rPr>
        <w:lastRenderedPageBreak/>
        <w:t>Délka praxe autorizované osoby - mosty a inženýrské konstrukce: váha dílčího kritéria 5 %</w:t>
      </w:r>
    </w:p>
    <w:p w14:paraId="4FB27A5A"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r w:rsidRPr="00F75889">
        <w:rPr>
          <w:rFonts w:ascii="Times New Roman" w:hAnsi="Times New Roman"/>
          <w:color w:val="000000"/>
          <w:sz w:val="24"/>
        </w:rPr>
        <w:t xml:space="preserve">Třetím dílčím kritériem pro hodnocení nabídky je počet měsíců relevantní odborné praxe osoby, kterou účastník prokazuje profesní způsobilost dle § 77 odst. 2 písm. c) </w:t>
      </w:r>
      <w:r w:rsidRPr="00F75889">
        <w:rPr>
          <w:rFonts w:ascii="Times New Roman" w:hAnsi="Times New Roman"/>
          <w:sz w:val="24"/>
        </w:rPr>
        <w:t>Zákona</w:t>
      </w:r>
      <w:r w:rsidRPr="00F75889">
        <w:rPr>
          <w:rFonts w:ascii="Times New Roman" w:hAnsi="Times New Roman"/>
          <w:color w:val="000000"/>
          <w:sz w:val="24"/>
        </w:rPr>
        <w:t xml:space="preserve">: </w:t>
      </w:r>
      <w:r w:rsidRPr="00F75889">
        <w:rPr>
          <w:rFonts w:ascii="Times New Roman" w:hAnsi="Times New Roman"/>
          <w:bCs/>
          <w:sz w:val="24"/>
        </w:rPr>
        <w:t>Autorizovaný inženýr nebo autorizovaný technik pro obor mosty a inženýrské konstrukce.</w:t>
      </w:r>
    </w:p>
    <w:p w14:paraId="0D0CA5EA"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r w:rsidRPr="00F75889">
        <w:rPr>
          <w:rFonts w:ascii="Times New Roman" w:hAnsi="Times New Roman"/>
          <w:bCs/>
          <w:sz w:val="24"/>
        </w:rPr>
        <w:t>Délka relevantní odborné praxe je dobou, po kterou daná osoba vykonává funkci autorizovaného inženýra nebo autorizovaného technika pro obor mosty a inženýrské konstrukce. Délka relevantní odborné praxe se počítá od udělení příslušné autorizace do konce lhůty pro podání nabídek. Zohledňují se pouze celé uplynulé měsíce praxe. D</w:t>
      </w:r>
      <w:r w:rsidRPr="00F75889">
        <w:rPr>
          <w:rFonts w:ascii="Times New Roman" w:hAnsi="Times New Roman"/>
          <w:sz w:val="24"/>
        </w:rPr>
        <w:t>o délky relevantní odborné praxe se nezapočítává doba, po kterou byla autorizace pozastavena, ani doba, po kterou byla osoba ze seznamu autorizovaných osob vyškrtnuta.</w:t>
      </w:r>
      <w:r w:rsidRPr="00F75889">
        <w:rPr>
          <w:rFonts w:ascii="Times New Roman" w:hAnsi="Times New Roman"/>
          <w:bCs/>
          <w:sz w:val="24"/>
        </w:rPr>
        <w:t xml:space="preserve"> Pro vyloučení pochybností se uvádí, že má být zohledněna celková doba relevantní praxe autorizované osoby bez ohledu na skutečnost, zda byla autorizovaná činnost prováděna pro účastníka. </w:t>
      </w:r>
    </w:p>
    <w:p w14:paraId="3945C5F8"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u w:val="single"/>
        </w:rPr>
      </w:pPr>
      <w:r w:rsidRPr="00F75889">
        <w:rPr>
          <w:rFonts w:ascii="Times New Roman" w:hAnsi="Times New Roman"/>
          <w:bCs/>
          <w:sz w:val="24"/>
        </w:rPr>
        <w:t>Délku relevantní odborné praxe účastník uvede v čestném prohlášení, jehož vzor je přílohou č. 6 této ZD. Pro vyloučení pochybností zadavatel uvádí, že účastník je oprávněn uvést délku relevantní odborné praxe pouze jedné konkrétní osoby (nelze sčítat délku relevantní odborné praxe více autorizovaných osob).</w:t>
      </w:r>
    </w:p>
    <w:p w14:paraId="44C88B44"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r w:rsidRPr="00F75889">
        <w:rPr>
          <w:rFonts w:ascii="Times New Roman" w:hAnsi="Times New Roman"/>
          <w:bCs/>
          <w:sz w:val="24"/>
        </w:rPr>
        <w:t>Dle délky relevantní odborné praxe bude účastníkovi přiřazeno konkrétní bodové ohodnocení dle níže uvedené tabulky:</w:t>
      </w:r>
    </w:p>
    <w:tbl>
      <w:tblPr>
        <w:tblStyle w:val="Mkatabulky"/>
        <w:tblW w:w="0" w:type="auto"/>
        <w:jc w:val="center"/>
        <w:tblLook w:val="04A0" w:firstRow="1" w:lastRow="0" w:firstColumn="1" w:lastColumn="0" w:noHBand="0" w:noVBand="1"/>
      </w:tblPr>
      <w:tblGrid>
        <w:gridCol w:w="1843"/>
        <w:gridCol w:w="1417"/>
        <w:gridCol w:w="1559"/>
        <w:gridCol w:w="1418"/>
        <w:gridCol w:w="1559"/>
      </w:tblGrid>
      <w:tr w:rsidR="00F75889" w:rsidRPr="006222F0" w14:paraId="2B21EFA9" w14:textId="77777777" w:rsidTr="007A5D5F">
        <w:trPr>
          <w:trHeight w:val="1205"/>
          <w:jc w:val="center"/>
        </w:trPr>
        <w:tc>
          <w:tcPr>
            <w:tcW w:w="1843" w:type="dxa"/>
            <w:shd w:val="clear" w:color="auto" w:fill="D9D9D9" w:themeFill="background1" w:themeFillShade="D9"/>
            <w:vAlign w:val="center"/>
          </w:tcPr>
          <w:p w14:paraId="5C93972D" w14:textId="77777777" w:rsidR="00F75889" w:rsidRPr="006222F0" w:rsidRDefault="00F75889" w:rsidP="007A5D5F">
            <w:pPr>
              <w:autoSpaceDE w:val="0"/>
              <w:autoSpaceDN w:val="0"/>
              <w:adjustRightInd w:val="0"/>
              <w:spacing w:after="120"/>
              <w:jc w:val="center"/>
              <w:rPr>
                <w:rFonts w:ascii="Times New Roman" w:hAnsi="Times New Roman"/>
                <w:b/>
                <w:bCs/>
                <w:sz w:val="24"/>
              </w:rPr>
            </w:pPr>
            <w:r w:rsidRPr="006222F0">
              <w:rPr>
                <w:rFonts w:ascii="Times New Roman" w:hAnsi="Times New Roman"/>
                <w:b/>
                <w:bCs/>
                <w:sz w:val="24"/>
              </w:rPr>
              <w:t>Délka relevantní odborné praxe</w:t>
            </w:r>
          </w:p>
        </w:tc>
        <w:tc>
          <w:tcPr>
            <w:tcW w:w="1417" w:type="dxa"/>
            <w:shd w:val="clear" w:color="auto" w:fill="F2F2F2" w:themeFill="background1" w:themeFillShade="F2"/>
            <w:vAlign w:val="center"/>
          </w:tcPr>
          <w:p w14:paraId="251B93A2"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méně než 36 měsíců</w:t>
            </w:r>
          </w:p>
        </w:tc>
        <w:tc>
          <w:tcPr>
            <w:tcW w:w="1559" w:type="dxa"/>
            <w:shd w:val="clear" w:color="auto" w:fill="F2F2F2" w:themeFill="background1" w:themeFillShade="F2"/>
            <w:vAlign w:val="center"/>
          </w:tcPr>
          <w:p w14:paraId="2DFB721D"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36 měsíců (včetně) až 72 měsíců</w:t>
            </w:r>
          </w:p>
        </w:tc>
        <w:tc>
          <w:tcPr>
            <w:tcW w:w="1418" w:type="dxa"/>
            <w:shd w:val="clear" w:color="auto" w:fill="F2F2F2" w:themeFill="background1" w:themeFillShade="F2"/>
            <w:vAlign w:val="center"/>
          </w:tcPr>
          <w:p w14:paraId="22558838"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72 měsíců (včetně) až 108 měsíců</w:t>
            </w:r>
          </w:p>
        </w:tc>
        <w:tc>
          <w:tcPr>
            <w:tcW w:w="1559" w:type="dxa"/>
            <w:shd w:val="clear" w:color="auto" w:fill="F2F2F2" w:themeFill="background1" w:themeFillShade="F2"/>
            <w:vAlign w:val="center"/>
          </w:tcPr>
          <w:p w14:paraId="4657A356"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108 měsíců (včetně) a více</w:t>
            </w:r>
          </w:p>
        </w:tc>
      </w:tr>
      <w:tr w:rsidR="00F75889" w:rsidRPr="006222F0" w14:paraId="2595A543" w14:textId="77777777" w:rsidTr="007A5D5F">
        <w:trPr>
          <w:trHeight w:val="839"/>
          <w:jc w:val="center"/>
        </w:trPr>
        <w:tc>
          <w:tcPr>
            <w:tcW w:w="1843" w:type="dxa"/>
            <w:shd w:val="clear" w:color="auto" w:fill="D9D9D9" w:themeFill="background1" w:themeFillShade="D9"/>
            <w:vAlign w:val="center"/>
          </w:tcPr>
          <w:p w14:paraId="4FF402EE" w14:textId="77777777" w:rsidR="00F75889" w:rsidRPr="006222F0" w:rsidRDefault="00F75889" w:rsidP="007A5D5F">
            <w:pPr>
              <w:autoSpaceDE w:val="0"/>
              <w:autoSpaceDN w:val="0"/>
              <w:adjustRightInd w:val="0"/>
              <w:spacing w:after="120"/>
              <w:jc w:val="center"/>
              <w:rPr>
                <w:rFonts w:ascii="Times New Roman" w:hAnsi="Times New Roman"/>
                <w:b/>
                <w:bCs/>
                <w:sz w:val="24"/>
              </w:rPr>
            </w:pPr>
            <w:r w:rsidRPr="006222F0">
              <w:rPr>
                <w:rFonts w:ascii="Times New Roman" w:hAnsi="Times New Roman"/>
                <w:b/>
                <w:bCs/>
                <w:sz w:val="24"/>
              </w:rPr>
              <w:t>Bodové ohodnocení</w:t>
            </w:r>
          </w:p>
        </w:tc>
        <w:tc>
          <w:tcPr>
            <w:tcW w:w="1417" w:type="dxa"/>
            <w:vAlign w:val="center"/>
          </w:tcPr>
          <w:p w14:paraId="5F214AD0"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5 bodů</w:t>
            </w:r>
          </w:p>
        </w:tc>
        <w:tc>
          <w:tcPr>
            <w:tcW w:w="1559" w:type="dxa"/>
            <w:vAlign w:val="center"/>
          </w:tcPr>
          <w:p w14:paraId="1B3FEC0D"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10 bodů</w:t>
            </w:r>
          </w:p>
        </w:tc>
        <w:tc>
          <w:tcPr>
            <w:tcW w:w="1418" w:type="dxa"/>
            <w:vAlign w:val="center"/>
          </w:tcPr>
          <w:p w14:paraId="7E4F6411"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15 bodů</w:t>
            </w:r>
          </w:p>
        </w:tc>
        <w:tc>
          <w:tcPr>
            <w:tcW w:w="1559" w:type="dxa"/>
            <w:vAlign w:val="center"/>
          </w:tcPr>
          <w:p w14:paraId="46BEECF7"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20 bodů</w:t>
            </w:r>
          </w:p>
        </w:tc>
      </w:tr>
    </w:tbl>
    <w:p w14:paraId="78F1B388"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p>
    <w:p w14:paraId="6B817173" w14:textId="77777777" w:rsidR="00F75889" w:rsidRPr="00F75889" w:rsidRDefault="00F75889" w:rsidP="00F75889">
      <w:pPr>
        <w:pStyle w:val="Odstavecseseznamem"/>
        <w:spacing w:after="120" w:line="240" w:lineRule="auto"/>
        <w:ind w:left="357"/>
        <w:jc w:val="both"/>
        <w:rPr>
          <w:rFonts w:ascii="Times New Roman" w:hAnsi="Times New Roman"/>
          <w:bCs/>
          <w:sz w:val="24"/>
        </w:rPr>
      </w:pPr>
      <w:r w:rsidRPr="00F75889">
        <w:rPr>
          <w:rFonts w:ascii="Times New Roman" w:hAnsi="Times New Roman"/>
          <w:bCs/>
          <w:sz w:val="24"/>
        </w:rPr>
        <w:t>Větší počet bodů znamená lepší nabídku. Bodové ohodnocení v rámci dílčího kritéria bude následně přepočteno na 100bodovou stupnici dle níže uvedeného vzorce:</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378"/>
        <w:gridCol w:w="5954"/>
      </w:tblGrid>
      <w:tr w:rsidR="00F75889" w:rsidRPr="006222F0" w14:paraId="774779B0" w14:textId="77777777" w:rsidTr="007A5D5F">
        <w:trPr>
          <w:trHeight w:val="548"/>
          <w:jc w:val="center"/>
        </w:trPr>
        <w:tc>
          <w:tcPr>
            <w:tcW w:w="675" w:type="dxa"/>
            <w:vMerge w:val="restart"/>
            <w:vAlign w:val="center"/>
          </w:tcPr>
          <w:p w14:paraId="5FEA2B28"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100</w:t>
            </w:r>
          </w:p>
        </w:tc>
        <w:tc>
          <w:tcPr>
            <w:tcW w:w="378" w:type="dxa"/>
            <w:vMerge w:val="restart"/>
            <w:vAlign w:val="center"/>
          </w:tcPr>
          <w:p w14:paraId="35868A67"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x</w:t>
            </w:r>
          </w:p>
        </w:tc>
        <w:tc>
          <w:tcPr>
            <w:tcW w:w="5954" w:type="dxa"/>
            <w:tcBorders>
              <w:bottom w:val="single" w:sz="4" w:space="0" w:color="auto"/>
            </w:tcBorders>
            <w:vAlign w:val="bottom"/>
          </w:tcPr>
          <w:p w14:paraId="05786857" w14:textId="77777777" w:rsidR="00F75889" w:rsidRPr="006222F0" w:rsidRDefault="00F75889" w:rsidP="007A5D5F">
            <w:pPr>
              <w:autoSpaceDE w:val="0"/>
              <w:autoSpaceDN w:val="0"/>
              <w:adjustRightInd w:val="0"/>
              <w:jc w:val="center"/>
              <w:rPr>
                <w:rFonts w:ascii="Times New Roman" w:hAnsi="Times New Roman"/>
                <w:b/>
                <w:color w:val="000000"/>
                <w:sz w:val="24"/>
              </w:rPr>
            </w:pPr>
            <w:r w:rsidRPr="006222F0">
              <w:rPr>
                <w:rFonts w:ascii="Times New Roman" w:hAnsi="Times New Roman"/>
                <w:b/>
                <w:color w:val="000000"/>
                <w:sz w:val="24"/>
              </w:rPr>
              <w:t>body přidělené hodnocené nabídce</w:t>
            </w:r>
          </w:p>
        </w:tc>
      </w:tr>
      <w:tr w:rsidR="00F75889" w:rsidRPr="006222F0" w14:paraId="5A705B89" w14:textId="77777777" w:rsidTr="007A5D5F">
        <w:trPr>
          <w:trHeight w:val="652"/>
          <w:jc w:val="center"/>
        </w:trPr>
        <w:tc>
          <w:tcPr>
            <w:tcW w:w="675" w:type="dxa"/>
            <w:vMerge/>
          </w:tcPr>
          <w:p w14:paraId="0C145BF6" w14:textId="77777777" w:rsidR="00F75889" w:rsidRPr="006222F0" w:rsidRDefault="00F75889" w:rsidP="007A5D5F">
            <w:pPr>
              <w:spacing w:after="120"/>
              <w:rPr>
                <w:rFonts w:ascii="Times New Roman" w:hAnsi="Times New Roman"/>
                <w:b/>
                <w:color w:val="000000"/>
                <w:sz w:val="24"/>
              </w:rPr>
            </w:pPr>
          </w:p>
        </w:tc>
        <w:tc>
          <w:tcPr>
            <w:tcW w:w="378" w:type="dxa"/>
            <w:vMerge/>
          </w:tcPr>
          <w:p w14:paraId="0418AC23" w14:textId="77777777" w:rsidR="00F75889" w:rsidRPr="006222F0" w:rsidRDefault="00F75889" w:rsidP="007A5D5F">
            <w:pPr>
              <w:spacing w:after="120"/>
              <w:rPr>
                <w:rFonts w:ascii="Times New Roman" w:hAnsi="Times New Roman"/>
                <w:b/>
                <w:color w:val="000000"/>
                <w:sz w:val="24"/>
              </w:rPr>
            </w:pPr>
          </w:p>
        </w:tc>
        <w:tc>
          <w:tcPr>
            <w:tcW w:w="5954" w:type="dxa"/>
            <w:tcBorders>
              <w:top w:val="single" w:sz="4" w:space="0" w:color="auto"/>
            </w:tcBorders>
          </w:tcPr>
          <w:p w14:paraId="41905DEE"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body přidělené nabídce (nabídkám) s nejvyšším počtem bodů</w:t>
            </w:r>
          </w:p>
        </w:tc>
      </w:tr>
    </w:tbl>
    <w:p w14:paraId="3595847D" w14:textId="4ADCA558" w:rsidR="00193605" w:rsidRPr="00406D35" w:rsidRDefault="00193605" w:rsidP="003C78EA">
      <w:pPr>
        <w:autoSpaceDE w:val="0"/>
        <w:autoSpaceDN w:val="0"/>
        <w:adjustRightInd w:val="0"/>
        <w:spacing w:after="120" w:line="240" w:lineRule="auto"/>
        <w:jc w:val="both"/>
        <w:rPr>
          <w:rFonts w:ascii="Times New Roman" w:hAnsi="Times New Roman"/>
          <w:b/>
          <w:bCs/>
          <w:sz w:val="24"/>
        </w:rPr>
      </w:pPr>
    </w:p>
    <w:p w14:paraId="13A3AA61" w14:textId="77777777" w:rsidR="00A74C2D" w:rsidRPr="00940B35" w:rsidRDefault="00A74C2D"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Způsob celkového hodnocení</w:t>
      </w:r>
    </w:p>
    <w:p w14:paraId="08CC101A" w14:textId="41309426" w:rsidR="00A74C2D" w:rsidRPr="00406D35" w:rsidRDefault="00A74C2D" w:rsidP="00D239D8">
      <w:pPr>
        <w:autoSpaceDE w:val="0"/>
        <w:autoSpaceDN w:val="0"/>
        <w:adjustRightInd w:val="0"/>
        <w:spacing w:after="120" w:line="240" w:lineRule="auto"/>
        <w:ind w:left="284"/>
        <w:jc w:val="both"/>
        <w:rPr>
          <w:rFonts w:ascii="Times New Roman" w:hAnsi="Times New Roman"/>
          <w:bCs/>
          <w:sz w:val="24"/>
        </w:rPr>
      </w:pPr>
      <w:r w:rsidRPr="00406D35">
        <w:rPr>
          <w:rFonts w:ascii="Times New Roman" w:hAnsi="Times New Roman"/>
          <w:bCs/>
          <w:sz w:val="24"/>
        </w:rPr>
        <w:t xml:space="preserve">Body získané </w:t>
      </w:r>
      <w:r w:rsidR="008876E1" w:rsidRPr="00406D35">
        <w:rPr>
          <w:rFonts w:ascii="Times New Roman" w:hAnsi="Times New Roman"/>
          <w:bCs/>
          <w:sz w:val="24"/>
        </w:rPr>
        <w:t>v </w:t>
      </w:r>
      <w:r w:rsidRPr="00406D35">
        <w:rPr>
          <w:rFonts w:ascii="Times New Roman" w:hAnsi="Times New Roman"/>
          <w:bCs/>
          <w:sz w:val="24"/>
        </w:rPr>
        <w:t xml:space="preserve"> příslušném dílčím kritériu budou vynásobeny stupněm významu (váhou) příslušného kritéria </w:t>
      </w:r>
      <w:r w:rsidR="008876E1" w:rsidRPr="00406D35">
        <w:rPr>
          <w:rFonts w:ascii="Times New Roman" w:hAnsi="Times New Roman"/>
          <w:bCs/>
          <w:sz w:val="24"/>
        </w:rPr>
        <w:t>a </w:t>
      </w:r>
      <w:r w:rsidRPr="00406D35">
        <w:rPr>
          <w:rFonts w:ascii="Times New Roman" w:hAnsi="Times New Roman"/>
          <w:bCs/>
          <w:sz w:val="24"/>
        </w:rPr>
        <w:t xml:space="preserve"> zaokrouhleny na dvě desetinná místa. Součet takto upraveného počtu bodů za dílčí kritéria určuje pořadí účastníka </w:t>
      </w:r>
      <w:r w:rsidR="008876E1" w:rsidRPr="00406D35">
        <w:rPr>
          <w:rFonts w:ascii="Times New Roman" w:hAnsi="Times New Roman"/>
          <w:bCs/>
          <w:sz w:val="24"/>
        </w:rPr>
        <w:t>v </w:t>
      </w:r>
      <w:r w:rsidRPr="00406D35">
        <w:rPr>
          <w:rFonts w:ascii="Times New Roman" w:hAnsi="Times New Roman"/>
          <w:bCs/>
          <w:sz w:val="24"/>
        </w:rPr>
        <w:t xml:space="preserve"> celkovém hodnocení nabídky. Vyšší počet bodů znamená </w:t>
      </w:r>
      <w:r w:rsidR="0049330D" w:rsidRPr="00406D35">
        <w:rPr>
          <w:rFonts w:ascii="Times New Roman" w:hAnsi="Times New Roman"/>
          <w:bCs/>
          <w:sz w:val="24"/>
        </w:rPr>
        <w:t>výhodnější</w:t>
      </w:r>
      <w:r w:rsidRPr="00406D35">
        <w:rPr>
          <w:rFonts w:ascii="Times New Roman" w:hAnsi="Times New Roman"/>
          <w:bCs/>
          <w:sz w:val="24"/>
        </w:rPr>
        <w:t xml:space="preserve"> nabídku. Ekonomicky nejvýhodnější nabídkou bude nabídka účastníka, který získá nejvyšší celkový počet bodů.</w:t>
      </w:r>
    </w:p>
    <w:p w14:paraId="17926627" w14:textId="0656BF4E" w:rsidR="00A74C2D" w:rsidRPr="00406D35" w:rsidRDefault="008876E1" w:rsidP="00D239D8">
      <w:pPr>
        <w:autoSpaceDE w:val="0"/>
        <w:autoSpaceDN w:val="0"/>
        <w:adjustRightInd w:val="0"/>
        <w:spacing w:after="120" w:line="240" w:lineRule="auto"/>
        <w:ind w:left="284"/>
        <w:jc w:val="both"/>
        <w:rPr>
          <w:rFonts w:ascii="Times New Roman" w:hAnsi="Times New Roman"/>
          <w:bCs/>
          <w:sz w:val="24"/>
        </w:rPr>
      </w:pPr>
      <w:r w:rsidRPr="00406D35">
        <w:rPr>
          <w:rFonts w:ascii="Times New Roman" w:hAnsi="Times New Roman"/>
          <w:bCs/>
          <w:sz w:val="24"/>
        </w:rPr>
        <w:t>V </w:t>
      </w:r>
      <w:r w:rsidR="00A74C2D" w:rsidRPr="00406D35">
        <w:rPr>
          <w:rFonts w:ascii="Times New Roman" w:hAnsi="Times New Roman"/>
          <w:bCs/>
          <w:sz w:val="24"/>
        </w:rPr>
        <w:t xml:space="preserve"> případě rovnosti celkového počtu bodů </w:t>
      </w:r>
      <w:r w:rsidRPr="00406D35">
        <w:rPr>
          <w:rFonts w:ascii="Times New Roman" w:hAnsi="Times New Roman"/>
          <w:bCs/>
          <w:sz w:val="24"/>
        </w:rPr>
        <w:t>u </w:t>
      </w:r>
      <w:r w:rsidR="00A74C2D" w:rsidRPr="00406D35">
        <w:rPr>
          <w:rFonts w:ascii="Times New Roman" w:hAnsi="Times New Roman"/>
          <w:bCs/>
          <w:sz w:val="24"/>
        </w:rPr>
        <w:t xml:space="preserve"> více účastníků je </w:t>
      </w:r>
      <w:r w:rsidRPr="00406D35">
        <w:rPr>
          <w:rFonts w:ascii="Times New Roman" w:hAnsi="Times New Roman"/>
          <w:bCs/>
          <w:sz w:val="24"/>
        </w:rPr>
        <w:t>z </w:t>
      </w:r>
      <w:r w:rsidR="00A74C2D" w:rsidRPr="00406D35">
        <w:rPr>
          <w:rFonts w:ascii="Times New Roman" w:hAnsi="Times New Roman"/>
          <w:bCs/>
          <w:sz w:val="24"/>
        </w:rPr>
        <w:t xml:space="preserve"> těchto nabídek výhodnější nabídkou nabídka účastníka </w:t>
      </w:r>
      <w:r w:rsidRPr="00406D35">
        <w:rPr>
          <w:rFonts w:ascii="Times New Roman" w:hAnsi="Times New Roman"/>
          <w:bCs/>
          <w:sz w:val="24"/>
        </w:rPr>
        <w:t>s </w:t>
      </w:r>
      <w:r w:rsidR="00A74C2D" w:rsidRPr="00406D35">
        <w:rPr>
          <w:rFonts w:ascii="Times New Roman" w:hAnsi="Times New Roman"/>
          <w:bCs/>
          <w:sz w:val="24"/>
        </w:rPr>
        <w:t xml:space="preserve"> nižší nabídkovou cenou </w:t>
      </w:r>
      <w:r w:rsidR="00A74C2D" w:rsidRPr="00406D35">
        <w:rPr>
          <w:rFonts w:ascii="Times New Roman" w:hAnsi="Times New Roman"/>
          <w:color w:val="000000"/>
          <w:sz w:val="24"/>
        </w:rPr>
        <w:t>bez DPH</w:t>
      </w:r>
      <w:r w:rsidR="00A74C2D" w:rsidRPr="00406D35">
        <w:rPr>
          <w:rFonts w:ascii="Times New Roman" w:hAnsi="Times New Roman"/>
          <w:bCs/>
          <w:sz w:val="24"/>
        </w:rPr>
        <w:t xml:space="preserve">. </w:t>
      </w:r>
    </w:p>
    <w:p w14:paraId="3B59AEFB" w14:textId="1A51BC31" w:rsidR="009231D6" w:rsidRPr="00406D35" w:rsidRDefault="0076263E"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Další podmínky </w:t>
      </w:r>
      <w:r w:rsidR="008876E1" w:rsidRPr="00406D35">
        <w:rPr>
          <w:rFonts w:ascii="Times New Roman" w:hAnsi="Times New Roman"/>
          <w:b/>
          <w:bCs/>
          <w:color w:val="000000"/>
          <w:sz w:val="28"/>
          <w:szCs w:val="24"/>
        </w:rPr>
        <w:t>a </w:t>
      </w:r>
      <w:r w:rsidRPr="00406D35">
        <w:rPr>
          <w:rFonts w:ascii="Times New Roman" w:hAnsi="Times New Roman"/>
          <w:b/>
          <w:bCs/>
          <w:color w:val="000000"/>
          <w:sz w:val="28"/>
          <w:szCs w:val="24"/>
        </w:rPr>
        <w:t xml:space="preserve"> v</w:t>
      </w:r>
      <w:r w:rsidR="009231D6" w:rsidRPr="00406D35">
        <w:rPr>
          <w:rFonts w:ascii="Times New Roman" w:hAnsi="Times New Roman"/>
          <w:b/>
          <w:bCs/>
          <w:color w:val="000000"/>
          <w:sz w:val="28"/>
          <w:szCs w:val="24"/>
        </w:rPr>
        <w:t xml:space="preserve">yhrazená práva </w:t>
      </w:r>
      <w:r w:rsidR="005B2055" w:rsidRPr="00406D35">
        <w:rPr>
          <w:rFonts w:ascii="Times New Roman" w:hAnsi="Times New Roman"/>
          <w:b/>
          <w:bCs/>
          <w:color w:val="000000"/>
          <w:sz w:val="28"/>
          <w:szCs w:val="24"/>
        </w:rPr>
        <w:t>z</w:t>
      </w:r>
      <w:r w:rsidR="009231D6" w:rsidRPr="00406D35">
        <w:rPr>
          <w:rFonts w:ascii="Times New Roman" w:hAnsi="Times New Roman"/>
          <w:b/>
          <w:bCs/>
          <w:color w:val="000000"/>
          <w:sz w:val="28"/>
          <w:szCs w:val="24"/>
        </w:rPr>
        <w:t>adavatele</w:t>
      </w:r>
    </w:p>
    <w:p w14:paraId="173ADB67" w14:textId="1156FA64" w:rsidR="005C01BC" w:rsidRPr="00406D35" w:rsidRDefault="005C01BC" w:rsidP="00406D35">
      <w:pPr>
        <w:spacing w:after="120" w:line="240" w:lineRule="auto"/>
        <w:jc w:val="both"/>
        <w:rPr>
          <w:rFonts w:ascii="Times New Roman" w:hAnsi="Times New Roman"/>
          <w:sz w:val="24"/>
        </w:rPr>
      </w:pPr>
      <w:r w:rsidRPr="00406D35">
        <w:rPr>
          <w:rFonts w:ascii="Times New Roman" w:hAnsi="Times New Roman"/>
          <w:sz w:val="24"/>
        </w:rPr>
        <w:t xml:space="preserve">Zadavatel si vyhrazuje právo </w:t>
      </w:r>
      <w:r w:rsidR="00FE2EF3" w:rsidRPr="00406D35">
        <w:rPr>
          <w:rFonts w:ascii="Times New Roman" w:hAnsi="Times New Roman"/>
          <w:sz w:val="24"/>
        </w:rPr>
        <w:t>vysvětlit</w:t>
      </w:r>
      <w:r w:rsidRPr="00406D35">
        <w:rPr>
          <w:rFonts w:ascii="Times New Roman" w:hAnsi="Times New Roman"/>
          <w:sz w:val="24"/>
        </w:rPr>
        <w:t xml:space="preserve"> </w:t>
      </w:r>
      <w:r w:rsidR="000C4B42" w:rsidRPr="00406D35">
        <w:rPr>
          <w:rFonts w:ascii="Times New Roman" w:hAnsi="Times New Roman"/>
          <w:sz w:val="24"/>
        </w:rPr>
        <w:t xml:space="preserve">či změnit </w:t>
      </w:r>
      <w:r w:rsidRPr="00406D35">
        <w:rPr>
          <w:rFonts w:ascii="Times New Roman" w:hAnsi="Times New Roman"/>
          <w:sz w:val="24"/>
        </w:rPr>
        <w:t>zadávací podmínky.</w:t>
      </w:r>
    </w:p>
    <w:p w14:paraId="65EE1722" w14:textId="0D4EA432" w:rsidR="00EC5F93" w:rsidRPr="00406D35" w:rsidRDefault="00EC5F93" w:rsidP="00406D35">
      <w:pPr>
        <w:spacing w:after="60" w:line="240" w:lineRule="auto"/>
        <w:jc w:val="both"/>
        <w:rPr>
          <w:rFonts w:ascii="Times New Roman" w:hAnsi="Times New Roman"/>
          <w:sz w:val="24"/>
        </w:rPr>
      </w:pPr>
      <w:bookmarkStart w:id="17" w:name="_Toc318801848"/>
      <w:bookmarkStart w:id="18" w:name="_Toc298755012"/>
      <w:bookmarkStart w:id="19" w:name="_Toc294096251"/>
      <w:r w:rsidRPr="00406D35">
        <w:rPr>
          <w:rFonts w:ascii="Times New Roman" w:hAnsi="Times New Roman"/>
          <w:sz w:val="24"/>
        </w:rPr>
        <w:lastRenderedPageBreak/>
        <w:t>Zadavatel nepřipouští varianty nabídk</w:t>
      </w:r>
      <w:r w:rsidR="00D5677A" w:rsidRPr="00406D35">
        <w:rPr>
          <w:rFonts w:ascii="Times New Roman" w:hAnsi="Times New Roman"/>
          <w:sz w:val="24"/>
        </w:rPr>
        <w:t>y</w:t>
      </w:r>
      <w:r w:rsidRPr="00406D35">
        <w:rPr>
          <w:rFonts w:ascii="Times New Roman" w:hAnsi="Times New Roman"/>
          <w:sz w:val="24"/>
        </w:rPr>
        <w:t>.</w:t>
      </w:r>
      <w:bookmarkEnd w:id="17"/>
      <w:bookmarkEnd w:id="18"/>
      <w:bookmarkEnd w:id="19"/>
    </w:p>
    <w:p w14:paraId="47FFBEA2" w14:textId="05F09AC0" w:rsidR="005C01BC" w:rsidRPr="00406D35" w:rsidRDefault="00FE2EF3" w:rsidP="00406D35">
      <w:pPr>
        <w:spacing w:after="120" w:line="240" w:lineRule="auto"/>
        <w:jc w:val="both"/>
        <w:rPr>
          <w:rFonts w:ascii="Times New Roman" w:hAnsi="Times New Roman"/>
          <w:sz w:val="24"/>
        </w:rPr>
      </w:pPr>
      <w:r w:rsidRPr="00406D35">
        <w:rPr>
          <w:rFonts w:ascii="Times New Roman" w:hAnsi="Times New Roman"/>
          <w:sz w:val="24"/>
        </w:rPr>
        <w:t xml:space="preserve">Účastník </w:t>
      </w:r>
      <w:r w:rsidR="005C01BC" w:rsidRPr="00406D35">
        <w:rPr>
          <w:rFonts w:ascii="Times New Roman" w:hAnsi="Times New Roman"/>
          <w:sz w:val="24"/>
        </w:rPr>
        <w:t xml:space="preserve">podáním nabídky výslovně souhlasí </w:t>
      </w:r>
      <w:r w:rsidR="008876E1" w:rsidRPr="00406D35">
        <w:rPr>
          <w:rFonts w:ascii="Times New Roman" w:hAnsi="Times New Roman"/>
          <w:sz w:val="24"/>
        </w:rPr>
        <w:t>s </w:t>
      </w:r>
      <w:r w:rsidR="005C01BC" w:rsidRPr="00406D35">
        <w:rPr>
          <w:rFonts w:ascii="Times New Roman" w:hAnsi="Times New Roman"/>
          <w:sz w:val="24"/>
        </w:rPr>
        <w:t xml:space="preserve"> tím, aby </w:t>
      </w:r>
      <w:r w:rsidR="005B2055" w:rsidRPr="00406D35">
        <w:rPr>
          <w:rFonts w:ascii="Times New Roman" w:hAnsi="Times New Roman"/>
          <w:sz w:val="24"/>
        </w:rPr>
        <w:t>z</w:t>
      </w:r>
      <w:r w:rsidR="005C01BC" w:rsidRPr="00406D35">
        <w:rPr>
          <w:rFonts w:ascii="Times New Roman" w:hAnsi="Times New Roman"/>
          <w:sz w:val="24"/>
        </w:rPr>
        <w:t>adavatel uveřejnil dokumenty</w:t>
      </w:r>
      <w:r w:rsidR="00AB6579" w:rsidRPr="00406D35">
        <w:rPr>
          <w:rFonts w:ascii="Times New Roman" w:hAnsi="Times New Roman"/>
          <w:sz w:val="24"/>
        </w:rPr>
        <w:t xml:space="preserve"> </w:t>
      </w:r>
      <w:r w:rsidR="008876E1" w:rsidRPr="00406D35">
        <w:rPr>
          <w:rFonts w:ascii="Times New Roman" w:hAnsi="Times New Roman"/>
          <w:sz w:val="24"/>
        </w:rPr>
        <w:t>a </w:t>
      </w:r>
      <w:r w:rsidR="005C01BC" w:rsidRPr="00406D35">
        <w:rPr>
          <w:rFonts w:ascii="Times New Roman" w:hAnsi="Times New Roman"/>
          <w:sz w:val="24"/>
        </w:rPr>
        <w:t xml:space="preserve"> informace, </w:t>
      </w:r>
      <w:r w:rsidR="008876E1" w:rsidRPr="00406D35">
        <w:rPr>
          <w:rFonts w:ascii="Times New Roman" w:hAnsi="Times New Roman"/>
          <w:sz w:val="24"/>
        </w:rPr>
        <w:t>k </w:t>
      </w:r>
      <w:r w:rsidR="005C01BC" w:rsidRPr="00406D35">
        <w:rPr>
          <w:rFonts w:ascii="Times New Roman" w:hAnsi="Times New Roman"/>
          <w:sz w:val="24"/>
        </w:rPr>
        <w:t> jeji</w:t>
      </w:r>
      <w:r w:rsidR="00D84438" w:rsidRPr="00406D35">
        <w:rPr>
          <w:rFonts w:ascii="Times New Roman" w:hAnsi="Times New Roman"/>
          <w:sz w:val="24"/>
        </w:rPr>
        <w:t xml:space="preserve">chž uveřejnění je </w:t>
      </w:r>
      <w:r w:rsidR="005B2055" w:rsidRPr="00406D35">
        <w:rPr>
          <w:rFonts w:ascii="Times New Roman" w:hAnsi="Times New Roman"/>
          <w:sz w:val="24"/>
        </w:rPr>
        <w:t>z</w:t>
      </w:r>
      <w:r w:rsidR="00D84438" w:rsidRPr="00406D35">
        <w:rPr>
          <w:rFonts w:ascii="Times New Roman" w:hAnsi="Times New Roman"/>
          <w:sz w:val="24"/>
        </w:rPr>
        <w:t>adavatel</w:t>
      </w:r>
      <w:r w:rsidR="005C01BC" w:rsidRPr="00406D35">
        <w:rPr>
          <w:rFonts w:ascii="Times New Roman" w:hAnsi="Times New Roman"/>
          <w:sz w:val="24"/>
        </w:rPr>
        <w:t xml:space="preserve"> povinen</w:t>
      </w:r>
      <w:r w:rsidR="004A6C9B" w:rsidRPr="00406D35">
        <w:rPr>
          <w:rFonts w:ascii="Times New Roman" w:hAnsi="Times New Roman"/>
          <w:sz w:val="24"/>
        </w:rPr>
        <w:t xml:space="preserve"> </w:t>
      </w:r>
      <w:r w:rsidR="008876E1" w:rsidRPr="00406D35">
        <w:rPr>
          <w:rFonts w:ascii="Times New Roman" w:hAnsi="Times New Roman"/>
          <w:sz w:val="24"/>
        </w:rPr>
        <w:t>a </w:t>
      </w:r>
      <w:r w:rsidR="004A6C9B" w:rsidRPr="00406D35">
        <w:rPr>
          <w:rFonts w:ascii="Times New Roman" w:hAnsi="Times New Roman"/>
          <w:sz w:val="24"/>
        </w:rPr>
        <w:t xml:space="preserve"> aby uveřejnil </w:t>
      </w:r>
      <w:r w:rsidR="005B2055" w:rsidRPr="00406D35">
        <w:rPr>
          <w:rFonts w:ascii="Times New Roman" w:hAnsi="Times New Roman"/>
          <w:sz w:val="24"/>
        </w:rPr>
        <w:t>s</w:t>
      </w:r>
      <w:r w:rsidR="004A6C9B" w:rsidRPr="00406D35">
        <w:rPr>
          <w:rFonts w:ascii="Times New Roman" w:hAnsi="Times New Roman"/>
          <w:sz w:val="24"/>
        </w:rPr>
        <w:t xml:space="preserve">mlouvu také </w:t>
      </w:r>
      <w:r w:rsidR="008876E1" w:rsidRPr="00406D35">
        <w:rPr>
          <w:rFonts w:ascii="Times New Roman" w:hAnsi="Times New Roman"/>
          <w:sz w:val="24"/>
        </w:rPr>
        <w:t>v </w:t>
      </w:r>
      <w:r w:rsidR="00F6616A" w:rsidRPr="00406D35">
        <w:rPr>
          <w:rFonts w:ascii="Times New Roman" w:hAnsi="Times New Roman"/>
          <w:sz w:val="24"/>
        </w:rPr>
        <w:t> Registru smluv https://smlouvy.gov.cz/</w:t>
      </w:r>
      <w:r w:rsidR="005C01BC" w:rsidRPr="00406D35">
        <w:rPr>
          <w:rFonts w:ascii="Times New Roman" w:hAnsi="Times New Roman"/>
          <w:sz w:val="24"/>
        </w:rPr>
        <w:t xml:space="preserve">. </w:t>
      </w:r>
    </w:p>
    <w:p w14:paraId="394119E1" w14:textId="6992D24B" w:rsidR="005C01BC" w:rsidRPr="00406D35" w:rsidRDefault="005C01BC" w:rsidP="00406D35">
      <w:pPr>
        <w:spacing w:after="120" w:line="240" w:lineRule="auto"/>
        <w:jc w:val="both"/>
        <w:rPr>
          <w:rFonts w:ascii="Times New Roman" w:hAnsi="Times New Roman"/>
          <w:sz w:val="24"/>
        </w:rPr>
      </w:pPr>
      <w:r w:rsidRPr="00406D35">
        <w:rPr>
          <w:rFonts w:ascii="Times New Roman" w:hAnsi="Times New Roman"/>
          <w:sz w:val="24"/>
        </w:rPr>
        <w:t xml:space="preserve">Zadavatel </w:t>
      </w:r>
      <w:r w:rsidR="00AC5C7F" w:rsidRPr="00406D35">
        <w:rPr>
          <w:rFonts w:ascii="Times New Roman" w:hAnsi="Times New Roman"/>
          <w:sz w:val="24"/>
        </w:rPr>
        <w:t xml:space="preserve">si vyhrazuje právo </w:t>
      </w:r>
      <w:r w:rsidRPr="00406D35">
        <w:rPr>
          <w:rFonts w:ascii="Times New Roman" w:hAnsi="Times New Roman"/>
          <w:sz w:val="24"/>
        </w:rPr>
        <w:t xml:space="preserve">zrušit </w:t>
      </w:r>
      <w:r w:rsidR="00F1336B" w:rsidRPr="00406D35">
        <w:rPr>
          <w:rFonts w:ascii="Times New Roman" w:hAnsi="Times New Roman"/>
          <w:sz w:val="24"/>
        </w:rPr>
        <w:t>výběrové</w:t>
      </w:r>
      <w:r w:rsidRPr="00406D35">
        <w:rPr>
          <w:rFonts w:ascii="Times New Roman" w:hAnsi="Times New Roman"/>
          <w:sz w:val="24"/>
        </w:rPr>
        <w:t xml:space="preserve"> řízení</w:t>
      </w:r>
      <w:r w:rsidR="00AC5C7F" w:rsidRPr="00406D35">
        <w:rPr>
          <w:rFonts w:ascii="Times New Roman" w:hAnsi="Times New Roman"/>
          <w:sz w:val="24"/>
        </w:rPr>
        <w:t xml:space="preserve"> kdykoli před uzavřením </w:t>
      </w:r>
      <w:r w:rsidR="005B2055" w:rsidRPr="00406D35">
        <w:rPr>
          <w:rFonts w:ascii="Times New Roman" w:hAnsi="Times New Roman"/>
          <w:sz w:val="24"/>
        </w:rPr>
        <w:t>s</w:t>
      </w:r>
      <w:r w:rsidR="00AC5C7F" w:rsidRPr="00406D35">
        <w:rPr>
          <w:rFonts w:ascii="Times New Roman" w:hAnsi="Times New Roman"/>
          <w:sz w:val="24"/>
        </w:rPr>
        <w:t>mlouvy</w:t>
      </w:r>
      <w:r w:rsidRPr="00406D35">
        <w:rPr>
          <w:rFonts w:ascii="Times New Roman" w:hAnsi="Times New Roman"/>
          <w:sz w:val="24"/>
        </w:rPr>
        <w:t>.</w:t>
      </w:r>
    </w:p>
    <w:p w14:paraId="118A9C17" w14:textId="110FF1B2" w:rsidR="00296776" w:rsidRPr="00406D35" w:rsidRDefault="005C01BC" w:rsidP="00406D35">
      <w:pPr>
        <w:spacing w:after="120" w:line="240" w:lineRule="auto"/>
        <w:jc w:val="both"/>
        <w:rPr>
          <w:rFonts w:ascii="Times New Roman" w:hAnsi="Times New Roman"/>
          <w:sz w:val="24"/>
        </w:rPr>
      </w:pPr>
      <w:r w:rsidRPr="00406D35">
        <w:rPr>
          <w:rFonts w:ascii="Times New Roman" w:hAnsi="Times New Roman"/>
          <w:sz w:val="24"/>
        </w:rPr>
        <w:t xml:space="preserve">Zadavatel si vyhrazuje právo před rozhodnutím </w:t>
      </w:r>
      <w:r w:rsidR="008876E1" w:rsidRPr="00406D35">
        <w:rPr>
          <w:rFonts w:ascii="Times New Roman" w:hAnsi="Times New Roman"/>
          <w:sz w:val="24"/>
        </w:rPr>
        <w:t>o </w:t>
      </w:r>
      <w:r w:rsidRPr="00406D35">
        <w:rPr>
          <w:rFonts w:ascii="Times New Roman" w:hAnsi="Times New Roman"/>
          <w:sz w:val="24"/>
        </w:rPr>
        <w:t xml:space="preserve"> výběru nejv</w:t>
      </w:r>
      <w:r w:rsidR="00F6725B" w:rsidRPr="00406D35">
        <w:rPr>
          <w:rFonts w:ascii="Times New Roman" w:hAnsi="Times New Roman"/>
          <w:sz w:val="24"/>
        </w:rPr>
        <w:t>ý</w:t>
      </w:r>
      <w:r w:rsidRPr="00406D35">
        <w:rPr>
          <w:rFonts w:ascii="Times New Roman" w:hAnsi="Times New Roman"/>
          <w:sz w:val="24"/>
        </w:rPr>
        <w:t xml:space="preserve">hodnější nabídky ověřit informace </w:t>
      </w:r>
      <w:r w:rsidR="008876E1" w:rsidRPr="00406D35">
        <w:rPr>
          <w:rFonts w:ascii="Times New Roman" w:hAnsi="Times New Roman"/>
          <w:sz w:val="24"/>
        </w:rPr>
        <w:t>a </w:t>
      </w:r>
      <w:r w:rsidRPr="00406D35">
        <w:rPr>
          <w:rFonts w:ascii="Times New Roman" w:hAnsi="Times New Roman"/>
          <w:sz w:val="24"/>
        </w:rPr>
        <w:t xml:space="preserve"> skutečnosti deklarované </w:t>
      </w:r>
      <w:r w:rsidR="00F84148" w:rsidRPr="00406D35">
        <w:rPr>
          <w:rFonts w:ascii="Times New Roman" w:hAnsi="Times New Roman"/>
          <w:sz w:val="24"/>
        </w:rPr>
        <w:t xml:space="preserve">účastníkem </w:t>
      </w:r>
      <w:r w:rsidR="008876E1" w:rsidRPr="00406D35">
        <w:rPr>
          <w:rFonts w:ascii="Times New Roman" w:hAnsi="Times New Roman"/>
          <w:sz w:val="24"/>
        </w:rPr>
        <w:t>v </w:t>
      </w:r>
      <w:r w:rsidRPr="00406D35">
        <w:rPr>
          <w:rFonts w:ascii="Times New Roman" w:hAnsi="Times New Roman"/>
          <w:sz w:val="24"/>
        </w:rPr>
        <w:t> jeho nabídce.</w:t>
      </w:r>
    </w:p>
    <w:p w14:paraId="0D92DF8C" w14:textId="5C064D27" w:rsidR="00296776" w:rsidRPr="00406D35" w:rsidRDefault="00296776" w:rsidP="00406D35">
      <w:pPr>
        <w:spacing w:after="120" w:line="240" w:lineRule="auto"/>
        <w:jc w:val="both"/>
        <w:rPr>
          <w:rFonts w:ascii="Times New Roman" w:hAnsi="Times New Roman"/>
          <w:sz w:val="24"/>
        </w:rPr>
      </w:pPr>
      <w:r w:rsidRPr="00406D35">
        <w:rPr>
          <w:rFonts w:ascii="Times New Roman" w:hAnsi="Times New Roman"/>
          <w:sz w:val="24"/>
        </w:rPr>
        <w:t xml:space="preserve">Zadavatel si vyhrazuje právo jednat </w:t>
      </w:r>
      <w:r w:rsidR="008876E1" w:rsidRPr="00406D35">
        <w:rPr>
          <w:rFonts w:ascii="Times New Roman" w:hAnsi="Times New Roman"/>
          <w:sz w:val="24"/>
        </w:rPr>
        <w:t>o </w:t>
      </w:r>
      <w:r w:rsidRPr="00406D35">
        <w:rPr>
          <w:rFonts w:ascii="Times New Roman" w:hAnsi="Times New Roman"/>
          <w:sz w:val="24"/>
        </w:rPr>
        <w:t xml:space="preserve"> konečném znění </w:t>
      </w:r>
      <w:r w:rsidR="005B2055" w:rsidRPr="00406D35">
        <w:rPr>
          <w:rFonts w:ascii="Times New Roman" w:hAnsi="Times New Roman"/>
          <w:sz w:val="24"/>
        </w:rPr>
        <w:t>s</w:t>
      </w:r>
      <w:r w:rsidRPr="00406D35">
        <w:rPr>
          <w:rFonts w:ascii="Times New Roman" w:hAnsi="Times New Roman"/>
          <w:sz w:val="24"/>
        </w:rPr>
        <w:t>mlouvy.</w:t>
      </w:r>
    </w:p>
    <w:p w14:paraId="5696B262" w14:textId="4EDA3280" w:rsidR="00296776" w:rsidRPr="00406D35" w:rsidRDefault="00296776" w:rsidP="00406D35">
      <w:pPr>
        <w:spacing w:after="120" w:line="240" w:lineRule="auto"/>
        <w:jc w:val="both"/>
        <w:rPr>
          <w:rFonts w:ascii="Times New Roman" w:hAnsi="Times New Roman"/>
          <w:sz w:val="24"/>
        </w:rPr>
      </w:pPr>
      <w:r w:rsidRPr="00406D35">
        <w:rPr>
          <w:rFonts w:ascii="Times New Roman" w:hAnsi="Times New Roman"/>
          <w:sz w:val="24"/>
        </w:rPr>
        <w:t xml:space="preserve">Nabídky ani jednotlivé součásti nabídek </w:t>
      </w:r>
      <w:r w:rsidR="00F84148" w:rsidRPr="00406D35">
        <w:rPr>
          <w:rFonts w:ascii="Times New Roman" w:hAnsi="Times New Roman"/>
          <w:sz w:val="24"/>
        </w:rPr>
        <w:t>účastníků</w:t>
      </w:r>
      <w:r w:rsidRPr="00406D35">
        <w:rPr>
          <w:rFonts w:ascii="Times New Roman" w:hAnsi="Times New Roman"/>
          <w:sz w:val="24"/>
        </w:rPr>
        <w:t xml:space="preserve"> nebo vyloučených </w:t>
      </w:r>
      <w:r w:rsidR="00F84148" w:rsidRPr="00406D35">
        <w:rPr>
          <w:rFonts w:ascii="Times New Roman" w:hAnsi="Times New Roman"/>
          <w:sz w:val="24"/>
        </w:rPr>
        <w:t xml:space="preserve">účastníků </w:t>
      </w:r>
      <w:r w:rsidRPr="00406D35">
        <w:rPr>
          <w:rFonts w:ascii="Times New Roman" w:hAnsi="Times New Roman"/>
          <w:sz w:val="24"/>
        </w:rPr>
        <w:t>nebudou vráceny.</w:t>
      </w:r>
    </w:p>
    <w:p w14:paraId="6E46401A" w14:textId="7580C07C" w:rsidR="005C01BC" w:rsidRPr="00406D35" w:rsidRDefault="00F84148" w:rsidP="00406D35">
      <w:pPr>
        <w:spacing w:after="120" w:line="240" w:lineRule="auto"/>
        <w:jc w:val="both"/>
        <w:rPr>
          <w:rFonts w:ascii="Times New Roman" w:hAnsi="Times New Roman"/>
          <w:sz w:val="24"/>
        </w:rPr>
      </w:pPr>
      <w:r w:rsidRPr="00406D35">
        <w:rPr>
          <w:rFonts w:ascii="Times New Roman" w:hAnsi="Times New Roman"/>
          <w:sz w:val="24"/>
        </w:rPr>
        <w:t>Účastníci</w:t>
      </w:r>
      <w:r w:rsidR="005C01BC" w:rsidRPr="00406D35">
        <w:rPr>
          <w:rFonts w:ascii="Times New Roman" w:hAnsi="Times New Roman"/>
          <w:sz w:val="24"/>
        </w:rPr>
        <w:t xml:space="preserve"> nesou veškeré náklady spojené </w:t>
      </w:r>
      <w:r w:rsidR="008876E1" w:rsidRPr="00406D35">
        <w:rPr>
          <w:rFonts w:ascii="Times New Roman" w:hAnsi="Times New Roman"/>
          <w:sz w:val="24"/>
        </w:rPr>
        <w:t>s </w:t>
      </w:r>
      <w:r w:rsidR="005C01BC" w:rsidRPr="00406D35">
        <w:rPr>
          <w:rFonts w:ascii="Times New Roman" w:hAnsi="Times New Roman"/>
          <w:sz w:val="24"/>
        </w:rPr>
        <w:t xml:space="preserve"> vypracováním </w:t>
      </w:r>
      <w:r w:rsidR="008876E1" w:rsidRPr="00406D35">
        <w:rPr>
          <w:rFonts w:ascii="Times New Roman" w:hAnsi="Times New Roman"/>
          <w:sz w:val="24"/>
        </w:rPr>
        <w:t>a </w:t>
      </w:r>
      <w:r w:rsidR="005C01BC" w:rsidRPr="00406D35">
        <w:rPr>
          <w:rFonts w:ascii="Times New Roman" w:hAnsi="Times New Roman"/>
          <w:sz w:val="24"/>
        </w:rPr>
        <w:t xml:space="preserve"> podáním nabídky.</w:t>
      </w:r>
    </w:p>
    <w:p w14:paraId="181611DF" w14:textId="258599CC" w:rsidR="00296776" w:rsidRPr="00406D35" w:rsidRDefault="00296776" w:rsidP="00406D35">
      <w:pPr>
        <w:autoSpaceDE w:val="0"/>
        <w:autoSpaceDN w:val="0"/>
        <w:adjustRightInd w:val="0"/>
        <w:spacing w:after="120" w:line="240" w:lineRule="auto"/>
        <w:jc w:val="both"/>
        <w:rPr>
          <w:rFonts w:ascii="Times New Roman" w:hAnsi="Times New Roman"/>
          <w:color w:val="000000"/>
          <w:sz w:val="24"/>
        </w:rPr>
      </w:pPr>
      <w:r w:rsidRPr="00406D35">
        <w:rPr>
          <w:rFonts w:ascii="Times New Roman" w:hAnsi="Times New Roman"/>
          <w:color w:val="000000"/>
          <w:sz w:val="24"/>
        </w:rPr>
        <w:t xml:space="preserve">Tato zakázka není zadávána </w:t>
      </w:r>
      <w:r w:rsidR="008876E1" w:rsidRPr="00406D35">
        <w:rPr>
          <w:rFonts w:ascii="Times New Roman" w:hAnsi="Times New Roman"/>
          <w:color w:val="000000"/>
          <w:sz w:val="24"/>
        </w:rPr>
        <w:t>v </w:t>
      </w:r>
      <w:r w:rsidRPr="00406D35">
        <w:rPr>
          <w:rFonts w:ascii="Times New Roman" w:hAnsi="Times New Roman"/>
          <w:color w:val="000000"/>
          <w:sz w:val="24"/>
        </w:rPr>
        <w:t xml:space="preserve"> zadávacím řízení podle zákona </w:t>
      </w:r>
      <w:r w:rsidR="008876E1" w:rsidRPr="00406D35">
        <w:rPr>
          <w:rFonts w:ascii="Times New Roman" w:hAnsi="Times New Roman"/>
          <w:color w:val="000000"/>
          <w:sz w:val="24"/>
        </w:rPr>
        <w:t>č</w:t>
      </w:r>
      <w:r w:rsidRPr="00406D35">
        <w:rPr>
          <w:rFonts w:ascii="Times New Roman" w:hAnsi="Times New Roman"/>
          <w:color w:val="000000"/>
          <w:sz w:val="24"/>
        </w:rPr>
        <w:t>. 13</w:t>
      </w:r>
      <w:r w:rsidR="0076263E" w:rsidRPr="00406D35">
        <w:rPr>
          <w:rFonts w:ascii="Times New Roman" w:hAnsi="Times New Roman"/>
          <w:color w:val="000000"/>
          <w:sz w:val="24"/>
        </w:rPr>
        <w:t>4/201</w:t>
      </w:r>
      <w:r w:rsidRPr="00406D35">
        <w:rPr>
          <w:rFonts w:ascii="Times New Roman" w:hAnsi="Times New Roman"/>
          <w:color w:val="000000"/>
          <w:sz w:val="24"/>
        </w:rPr>
        <w:t>6 Sb.</w:t>
      </w:r>
      <w:r w:rsidR="005B2055" w:rsidRPr="00406D35">
        <w:rPr>
          <w:rFonts w:ascii="Times New Roman" w:hAnsi="Times New Roman"/>
          <w:color w:val="000000"/>
          <w:sz w:val="24"/>
        </w:rPr>
        <w:t xml:space="preserve">, </w:t>
      </w:r>
      <w:r w:rsidR="008876E1" w:rsidRPr="00406D35">
        <w:rPr>
          <w:rFonts w:ascii="Times New Roman" w:hAnsi="Times New Roman"/>
          <w:color w:val="000000"/>
          <w:sz w:val="24"/>
        </w:rPr>
        <w:t>v </w:t>
      </w:r>
      <w:r w:rsidR="005B2055" w:rsidRPr="00406D35">
        <w:rPr>
          <w:rFonts w:ascii="Times New Roman" w:hAnsi="Times New Roman"/>
          <w:color w:val="000000"/>
          <w:sz w:val="24"/>
        </w:rPr>
        <w:t> platném znění.</w:t>
      </w:r>
    </w:p>
    <w:p w14:paraId="21B84532" w14:textId="59B78411" w:rsidR="00E71A90" w:rsidRPr="00406D35" w:rsidRDefault="00296776" w:rsidP="00406D35">
      <w:pPr>
        <w:autoSpaceDE w:val="0"/>
        <w:autoSpaceDN w:val="0"/>
        <w:adjustRightInd w:val="0"/>
        <w:spacing w:after="120" w:line="240" w:lineRule="auto"/>
        <w:jc w:val="both"/>
        <w:rPr>
          <w:rFonts w:ascii="Times New Roman" w:hAnsi="Times New Roman"/>
          <w:color w:val="000000"/>
          <w:sz w:val="24"/>
        </w:rPr>
      </w:pPr>
      <w:r w:rsidRPr="00406D35">
        <w:rPr>
          <w:rFonts w:ascii="Times New Roman" w:hAnsi="Times New Roman"/>
          <w:color w:val="000000"/>
          <w:sz w:val="24"/>
        </w:rPr>
        <w:t xml:space="preserve">Zadavatel si vyhrazuje právo požadovat po </w:t>
      </w:r>
      <w:r w:rsidR="00F1336B" w:rsidRPr="00406D35">
        <w:rPr>
          <w:rFonts w:ascii="Times New Roman" w:hAnsi="Times New Roman"/>
          <w:color w:val="000000"/>
          <w:sz w:val="24"/>
        </w:rPr>
        <w:t>účastníkovi</w:t>
      </w:r>
      <w:r w:rsidRPr="00406D35">
        <w:rPr>
          <w:rFonts w:ascii="Times New Roman" w:hAnsi="Times New Roman"/>
          <w:color w:val="000000"/>
          <w:sz w:val="24"/>
        </w:rPr>
        <w:t xml:space="preserve"> doplňující či vysvětlující informace </w:t>
      </w:r>
      <w:r w:rsidR="008876E1" w:rsidRPr="00406D35">
        <w:rPr>
          <w:rFonts w:ascii="Times New Roman" w:hAnsi="Times New Roman"/>
          <w:color w:val="000000"/>
          <w:sz w:val="24"/>
        </w:rPr>
        <w:t>a </w:t>
      </w:r>
      <w:r w:rsidRPr="00406D35">
        <w:rPr>
          <w:rFonts w:ascii="Times New Roman" w:hAnsi="Times New Roman"/>
          <w:color w:val="000000"/>
          <w:sz w:val="24"/>
        </w:rPr>
        <w:t xml:space="preserve"> doklady související </w:t>
      </w:r>
      <w:r w:rsidR="008876E1" w:rsidRPr="00406D35">
        <w:rPr>
          <w:rFonts w:ascii="Times New Roman" w:hAnsi="Times New Roman"/>
          <w:color w:val="000000"/>
          <w:sz w:val="24"/>
        </w:rPr>
        <w:t>s </w:t>
      </w:r>
      <w:r w:rsidRPr="00406D35">
        <w:rPr>
          <w:rFonts w:ascii="Times New Roman" w:hAnsi="Times New Roman"/>
          <w:color w:val="000000"/>
          <w:sz w:val="24"/>
        </w:rPr>
        <w:t xml:space="preserve"> jeho podanou nabídkou.</w:t>
      </w:r>
    </w:p>
    <w:p w14:paraId="736B5C33" w14:textId="7872990E" w:rsidR="0039630B" w:rsidRPr="00406D35" w:rsidRDefault="00AC5C7F" w:rsidP="00406D35">
      <w:pPr>
        <w:spacing w:after="120" w:line="240" w:lineRule="auto"/>
        <w:jc w:val="both"/>
        <w:rPr>
          <w:rFonts w:ascii="Times New Roman" w:hAnsi="Times New Roman"/>
          <w:sz w:val="24"/>
        </w:rPr>
      </w:pPr>
      <w:r w:rsidRPr="00406D35">
        <w:rPr>
          <w:rFonts w:ascii="Times New Roman" w:hAnsi="Times New Roman"/>
          <w:sz w:val="24"/>
        </w:rPr>
        <w:t xml:space="preserve">Obsah nabídek považuje </w:t>
      </w:r>
      <w:r w:rsidR="005B2055" w:rsidRPr="00406D35">
        <w:rPr>
          <w:rFonts w:ascii="Times New Roman" w:hAnsi="Times New Roman"/>
          <w:sz w:val="24"/>
        </w:rPr>
        <w:t>z</w:t>
      </w:r>
      <w:r w:rsidRPr="00406D35">
        <w:rPr>
          <w:rFonts w:ascii="Times New Roman" w:hAnsi="Times New Roman"/>
          <w:sz w:val="24"/>
        </w:rPr>
        <w:t>adavatel za důvěrný.</w:t>
      </w:r>
    </w:p>
    <w:p w14:paraId="78BD0C02" w14:textId="1169F783" w:rsidR="00393D6D" w:rsidRPr="00406D35" w:rsidRDefault="00393D6D" w:rsidP="00406D35">
      <w:pPr>
        <w:spacing w:after="240" w:line="240" w:lineRule="auto"/>
        <w:jc w:val="both"/>
        <w:rPr>
          <w:rFonts w:ascii="Times New Roman" w:hAnsi="Times New Roman"/>
          <w:sz w:val="24"/>
        </w:rPr>
      </w:pPr>
      <w:r w:rsidRPr="00406D35">
        <w:rPr>
          <w:rFonts w:ascii="Times New Roman" w:hAnsi="Times New Roman"/>
          <w:sz w:val="24"/>
        </w:rPr>
        <w:t xml:space="preserve">Zadavatel požaduje, aby vybraný </w:t>
      </w:r>
      <w:r w:rsidR="00E856AF" w:rsidRPr="00406D35">
        <w:rPr>
          <w:rFonts w:ascii="Times New Roman" w:hAnsi="Times New Roman"/>
          <w:sz w:val="24"/>
        </w:rPr>
        <w:t>dodavatel</w:t>
      </w:r>
      <w:r w:rsidRPr="00406D35">
        <w:rPr>
          <w:rFonts w:ascii="Times New Roman" w:hAnsi="Times New Roman"/>
          <w:sz w:val="24"/>
        </w:rPr>
        <w:t xml:space="preserve"> před podpisem (resp. současně </w:t>
      </w:r>
      <w:r w:rsidR="008876E1" w:rsidRPr="00406D35">
        <w:rPr>
          <w:rFonts w:ascii="Times New Roman" w:hAnsi="Times New Roman"/>
          <w:sz w:val="24"/>
        </w:rPr>
        <w:t>s </w:t>
      </w:r>
      <w:r w:rsidRPr="00406D35">
        <w:rPr>
          <w:rFonts w:ascii="Times New Roman" w:hAnsi="Times New Roman"/>
          <w:sz w:val="24"/>
        </w:rPr>
        <w:t xml:space="preserve"> podpisem) </w:t>
      </w:r>
      <w:r w:rsidR="005B2055" w:rsidRPr="00406D35">
        <w:rPr>
          <w:rFonts w:ascii="Times New Roman" w:hAnsi="Times New Roman"/>
          <w:sz w:val="24"/>
        </w:rPr>
        <w:t>s</w:t>
      </w:r>
      <w:r w:rsidRPr="00406D35">
        <w:rPr>
          <w:rFonts w:ascii="Times New Roman" w:hAnsi="Times New Roman"/>
          <w:sz w:val="24"/>
        </w:rPr>
        <w:t>mlouvy</w:t>
      </w:r>
      <w:r w:rsidRPr="00406D35" w:rsidDel="009D6D92">
        <w:rPr>
          <w:rFonts w:ascii="Times New Roman" w:hAnsi="Times New Roman"/>
          <w:sz w:val="24"/>
        </w:rPr>
        <w:t xml:space="preserve"> </w:t>
      </w:r>
      <w:r w:rsidR="005B2055" w:rsidRPr="00406D35">
        <w:rPr>
          <w:rFonts w:ascii="Times New Roman" w:hAnsi="Times New Roman"/>
          <w:sz w:val="24"/>
        </w:rPr>
        <w:t>z</w:t>
      </w:r>
      <w:r w:rsidRPr="00406D35">
        <w:rPr>
          <w:rFonts w:ascii="Times New Roman" w:hAnsi="Times New Roman"/>
          <w:sz w:val="24"/>
        </w:rPr>
        <w:t xml:space="preserve">adavateli prokázal, že má uzavřenou platnou </w:t>
      </w:r>
      <w:r w:rsidR="008876E1" w:rsidRPr="00406D35">
        <w:rPr>
          <w:rFonts w:ascii="Times New Roman" w:hAnsi="Times New Roman"/>
          <w:sz w:val="24"/>
        </w:rPr>
        <w:t>a </w:t>
      </w:r>
      <w:r w:rsidRPr="00406D35">
        <w:rPr>
          <w:rFonts w:ascii="Times New Roman" w:hAnsi="Times New Roman"/>
          <w:sz w:val="24"/>
        </w:rPr>
        <w:t xml:space="preserve"> účinnou pojistnou smlouvu, jejímž předmětem je pojištění odpovědnosti za škodu způsobenou při výkonu své činnosti </w:t>
      </w:r>
      <w:r w:rsidR="008876E1" w:rsidRPr="00406D35">
        <w:rPr>
          <w:rFonts w:ascii="Times New Roman" w:hAnsi="Times New Roman"/>
          <w:sz w:val="24"/>
        </w:rPr>
        <w:t>s </w:t>
      </w:r>
      <w:r w:rsidRPr="00406D35">
        <w:rPr>
          <w:rFonts w:ascii="Times New Roman" w:hAnsi="Times New Roman"/>
          <w:sz w:val="24"/>
        </w:rPr>
        <w:t xml:space="preserve"> pojistným plněním ve výši nejméně </w:t>
      </w:r>
      <w:r w:rsidR="008876E1" w:rsidRPr="00406D35">
        <w:rPr>
          <w:rFonts w:ascii="Times New Roman" w:hAnsi="Times New Roman"/>
          <w:sz w:val="24"/>
        </w:rPr>
        <w:t>5</w:t>
      </w:r>
      <w:r w:rsidRPr="00406D35">
        <w:rPr>
          <w:rFonts w:ascii="Times New Roman" w:hAnsi="Times New Roman"/>
          <w:sz w:val="24"/>
        </w:rPr>
        <w:t xml:space="preserve">.000.000 Kč (slovy: pět milionů korun českých) na pojistnou událost. Pokud vybraný </w:t>
      </w:r>
      <w:r w:rsidR="00E856AF" w:rsidRPr="00406D35">
        <w:rPr>
          <w:rFonts w:ascii="Times New Roman" w:hAnsi="Times New Roman"/>
          <w:sz w:val="24"/>
        </w:rPr>
        <w:t>dodavatel</w:t>
      </w:r>
      <w:r w:rsidRPr="00406D35">
        <w:rPr>
          <w:rFonts w:ascii="Times New Roman" w:hAnsi="Times New Roman"/>
          <w:sz w:val="24"/>
        </w:rPr>
        <w:t xml:space="preserve"> neprokáže, že má uzavřenou uvedenou pojistnou smlouvu, může být toto považováno za neposkytnutí řádné součinnosti potřebné </w:t>
      </w:r>
      <w:r w:rsidR="008876E1" w:rsidRPr="00406D35">
        <w:rPr>
          <w:rFonts w:ascii="Times New Roman" w:hAnsi="Times New Roman"/>
          <w:sz w:val="24"/>
        </w:rPr>
        <w:t>k </w:t>
      </w:r>
      <w:r w:rsidRPr="00406D35">
        <w:rPr>
          <w:rFonts w:ascii="Times New Roman" w:hAnsi="Times New Roman"/>
          <w:sz w:val="24"/>
        </w:rPr>
        <w:t xml:space="preserve"> uzavření </w:t>
      </w:r>
      <w:r w:rsidR="005B2055" w:rsidRPr="00406D35">
        <w:rPr>
          <w:rFonts w:ascii="Times New Roman" w:hAnsi="Times New Roman"/>
          <w:sz w:val="24"/>
        </w:rPr>
        <w:t>s</w:t>
      </w:r>
      <w:r w:rsidRPr="00406D35">
        <w:rPr>
          <w:rFonts w:ascii="Times New Roman" w:hAnsi="Times New Roman"/>
          <w:sz w:val="24"/>
        </w:rPr>
        <w:t xml:space="preserve">mlouvy. </w:t>
      </w:r>
      <w:r w:rsidR="008876E1" w:rsidRPr="00406D35">
        <w:rPr>
          <w:rFonts w:ascii="Times New Roman" w:hAnsi="Times New Roman"/>
          <w:sz w:val="24"/>
        </w:rPr>
        <w:t>V </w:t>
      </w:r>
      <w:r w:rsidR="005B2055" w:rsidRPr="00406D35">
        <w:rPr>
          <w:rFonts w:ascii="Times New Roman" w:hAnsi="Times New Roman"/>
          <w:sz w:val="24"/>
        </w:rPr>
        <w:t xml:space="preserve"> takovém případě je zadavatel oprávněn, vybraného dodavatele </w:t>
      </w:r>
      <w:r w:rsidR="008876E1" w:rsidRPr="00406D35">
        <w:rPr>
          <w:rFonts w:ascii="Times New Roman" w:hAnsi="Times New Roman"/>
          <w:sz w:val="24"/>
        </w:rPr>
        <w:t>z </w:t>
      </w:r>
      <w:r w:rsidR="005B2055" w:rsidRPr="00406D35">
        <w:rPr>
          <w:rFonts w:ascii="Times New Roman" w:hAnsi="Times New Roman"/>
          <w:sz w:val="24"/>
        </w:rPr>
        <w:t xml:space="preserve"> výběrového řízení vyloučit </w:t>
      </w:r>
      <w:r w:rsidR="008876E1" w:rsidRPr="00406D35">
        <w:rPr>
          <w:rFonts w:ascii="Times New Roman" w:hAnsi="Times New Roman"/>
          <w:sz w:val="24"/>
        </w:rPr>
        <w:t>a </w:t>
      </w:r>
      <w:r w:rsidR="005B2055" w:rsidRPr="00406D35">
        <w:rPr>
          <w:rFonts w:ascii="Times New Roman" w:hAnsi="Times New Roman"/>
          <w:sz w:val="24"/>
        </w:rPr>
        <w:t xml:space="preserve"> uzavřít smlouvu </w:t>
      </w:r>
      <w:r w:rsidR="008876E1" w:rsidRPr="00406D35">
        <w:rPr>
          <w:rFonts w:ascii="Times New Roman" w:hAnsi="Times New Roman"/>
          <w:sz w:val="24"/>
        </w:rPr>
        <w:t>s </w:t>
      </w:r>
      <w:r w:rsidR="005B2055" w:rsidRPr="00406D35">
        <w:rPr>
          <w:rFonts w:ascii="Times New Roman" w:hAnsi="Times New Roman"/>
          <w:sz w:val="24"/>
        </w:rPr>
        <w:t xml:space="preserve"> dodavatelem, který se umístil jako další </w:t>
      </w:r>
      <w:r w:rsidR="008876E1" w:rsidRPr="00406D35">
        <w:rPr>
          <w:rFonts w:ascii="Times New Roman" w:hAnsi="Times New Roman"/>
          <w:sz w:val="24"/>
        </w:rPr>
        <w:t>v </w:t>
      </w:r>
      <w:r w:rsidR="005B2055" w:rsidRPr="00406D35">
        <w:rPr>
          <w:rFonts w:ascii="Times New Roman" w:hAnsi="Times New Roman"/>
          <w:sz w:val="24"/>
        </w:rPr>
        <w:t> pořadí.</w:t>
      </w:r>
    </w:p>
    <w:p w14:paraId="39A6F67F" w14:textId="77777777" w:rsidR="00456E84" w:rsidRPr="00406D35" w:rsidRDefault="005343A3"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Přílohy</w:t>
      </w:r>
    </w:p>
    <w:p w14:paraId="439FE2F5" w14:textId="29490C3F" w:rsidR="006D6B10" w:rsidRPr="00406D35" w:rsidRDefault="00AD1914" w:rsidP="00D239D8">
      <w:p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 xml:space="preserve">Příloha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1 </w:t>
      </w:r>
      <w:r w:rsidRPr="00406D35">
        <w:rPr>
          <w:rFonts w:ascii="Times New Roman" w:hAnsi="Times New Roman"/>
          <w:sz w:val="24"/>
        </w:rPr>
        <w:t xml:space="preserve"> – Specifikace akce</w:t>
      </w:r>
    </w:p>
    <w:p w14:paraId="67D2A6F2" w14:textId="72679471" w:rsidR="00772A1F" w:rsidRPr="00406D35" w:rsidRDefault="00772A1F"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2 </w:t>
      </w:r>
      <w:r w:rsidRPr="00406D35">
        <w:rPr>
          <w:rFonts w:ascii="Times New Roman" w:hAnsi="Times New Roman"/>
          <w:color w:val="000000"/>
          <w:sz w:val="24"/>
        </w:rPr>
        <w:t xml:space="preserve"> – </w:t>
      </w:r>
      <w:r w:rsidR="00FF37D7" w:rsidRPr="00406D35">
        <w:rPr>
          <w:rFonts w:ascii="Times New Roman" w:hAnsi="Times New Roman"/>
          <w:color w:val="000000"/>
          <w:sz w:val="24"/>
        </w:rPr>
        <w:t>Závazný n</w:t>
      </w:r>
      <w:r w:rsidRPr="00406D35">
        <w:rPr>
          <w:rFonts w:ascii="Times New Roman" w:hAnsi="Times New Roman"/>
          <w:color w:val="000000"/>
          <w:sz w:val="24"/>
        </w:rPr>
        <w:t xml:space="preserve">ávrh </w:t>
      </w:r>
      <w:r w:rsidR="00523A98" w:rsidRPr="00406D35">
        <w:rPr>
          <w:rFonts w:ascii="Times New Roman" w:hAnsi="Times New Roman"/>
          <w:color w:val="000000"/>
          <w:sz w:val="24"/>
        </w:rPr>
        <w:t>S</w:t>
      </w:r>
      <w:r w:rsidRPr="00406D35">
        <w:rPr>
          <w:rFonts w:ascii="Times New Roman" w:hAnsi="Times New Roman"/>
          <w:color w:val="000000"/>
          <w:sz w:val="24"/>
        </w:rPr>
        <w:t xml:space="preserve">mlouvy </w:t>
      </w:r>
      <w:r w:rsidR="008876E1" w:rsidRPr="00406D35">
        <w:rPr>
          <w:rFonts w:ascii="Times New Roman" w:hAnsi="Times New Roman"/>
          <w:color w:val="000000"/>
          <w:sz w:val="24"/>
        </w:rPr>
        <w:t>o </w:t>
      </w:r>
      <w:r w:rsidRPr="00406D35">
        <w:rPr>
          <w:rFonts w:ascii="Times New Roman" w:hAnsi="Times New Roman"/>
          <w:color w:val="000000"/>
          <w:sz w:val="24"/>
        </w:rPr>
        <w:t xml:space="preserve"> </w:t>
      </w:r>
      <w:r w:rsidR="00FF37D7" w:rsidRPr="00406D35">
        <w:rPr>
          <w:rFonts w:ascii="Times New Roman" w:hAnsi="Times New Roman"/>
          <w:color w:val="000000"/>
          <w:sz w:val="24"/>
        </w:rPr>
        <w:t xml:space="preserve">poskytnutí projektové </w:t>
      </w:r>
      <w:r w:rsidR="008876E1" w:rsidRPr="00406D35">
        <w:rPr>
          <w:rFonts w:ascii="Times New Roman" w:hAnsi="Times New Roman"/>
          <w:color w:val="000000"/>
          <w:sz w:val="24"/>
        </w:rPr>
        <w:t>a </w:t>
      </w:r>
      <w:r w:rsidR="00FF37D7" w:rsidRPr="00406D35">
        <w:rPr>
          <w:rFonts w:ascii="Times New Roman" w:hAnsi="Times New Roman"/>
          <w:color w:val="000000"/>
          <w:sz w:val="24"/>
        </w:rPr>
        <w:t xml:space="preserve"> inženýrské činnosti</w:t>
      </w:r>
    </w:p>
    <w:p w14:paraId="175B78DE" w14:textId="0AB69ECD" w:rsidR="0077366F" w:rsidRPr="00406D35" w:rsidRDefault="00CA3623"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3 </w:t>
      </w:r>
      <w:r w:rsidRPr="00406D35">
        <w:rPr>
          <w:rFonts w:ascii="Times New Roman" w:hAnsi="Times New Roman"/>
          <w:color w:val="000000"/>
          <w:sz w:val="24"/>
        </w:rPr>
        <w:t xml:space="preserve"> –</w:t>
      </w:r>
      <w:r w:rsidR="00A404A6" w:rsidRPr="00406D35">
        <w:rPr>
          <w:rFonts w:ascii="Times New Roman" w:hAnsi="Times New Roman"/>
          <w:color w:val="000000"/>
          <w:sz w:val="24"/>
        </w:rPr>
        <w:t xml:space="preserve"> Vzor čestného prohlášení</w:t>
      </w:r>
      <w:r w:rsidR="00570312" w:rsidRPr="00406D35">
        <w:rPr>
          <w:rFonts w:ascii="Times New Roman" w:hAnsi="Times New Roman"/>
          <w:color w:val="000000"/>
          <w:sz w:val="24"/>
        </w:rPr>
        <w:t xml:space="preserve"> </w:t>
      </w:r>
      <w:r w:rsidR="008876E1" w:rsidRPr="00406D35">
        <w:rPr>
          <w:rFonts w:ascii="Times New Roman" w:hAnsi="Times New Roman"/>
          <w:color w:val="000000"/>
          <w:sz w:val="24"/>
        </w:rPr>
        <w:t>o </w:t>
      </w:r>
      <w:r w:rsidR="008C3FF0" w:rsidRPr="00406D35">
        <w:rPr>
          <w:rFonts w:ascii="Times New Roman" w:hAnsi="Times New Roman"/>
          <w:color w:val="000000"/>
          <w:sz w:val="24"/>
        </w:rPr>
        <w:t xml:space="preserve"> splnění</w:t>
      </w:r>
      <w:r w:rsidR="00570312" w:rsidRPr="00406D35">
        <w:rPr>
          <w:rFonts w:ascii="Times New Roman" w:hAnsi="Times New Roman"/>
          <w:color w:val="000000"/>
          <w:sz w:val="24"/>
        </w:rPr>
        <w:t xml:space="preserve"> kvalifikace</w:t>
      </w:r>
    </w:p>
    <w:p w14:paraId="2B38A628" w14:textId="1AF6D9BE" w:rsidR="00CA3623" w:rsidRPr="00406D35" w:rsidRDefault="00CA3623"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4 </w:t>
      </w:r>
      <w:r w:rsidRPr="00406D35">
        <w:rPr>
          <w:rFonts w:ascii="Times New Roman" w:hAnsi="Times New Roman"/>
          <w:color w:val="000000"/>
          <w:sz w:val="24"/>
        </w:rPr>
        <w:t xml:space="preserve"> – </w:t>
      </w:r>
      <w:r w:rsidR="005B2055" w:rsidRPr="00406D35">
        <w:rPr>
          <w:rFonts w:ascii="Times New Roman" w:hAnsi="Times New Roman"/>
          <w:color w:val="000000"/>
          <w:sz w:val="24"/>
        </w:rPr>
        <w:t>Podrobný rozpis cen</w:t>
      </w:r>
      <w:r w:rsidR="008C3FF0" w:rsidRPr="00406D35">
        <w:rPr>
          <w:rFonts w:ascii="Times New Roman" w:hAnsi="Times New Roman"/>
          <w:color w:val="000000"/>
          <w:sz w:val="24"/>
        </w:rPr>
        <w:t>y</w:t>
      </w:r>
    </w:p>
    <w:p w14:paraId="374B0747" w14:textId="0B0C1B81" w:rsidR="00B66215" w:rsidRPr="00406D35" w:rsidRDefault="00CA3623"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5 </w:t>
      </w:r>
      <w:r w:rsidRPr="00406D35">
        <w:rPr>
          <w:rFonts w:ascii="Times New Roman" w:hAnsi="Times New Roman"/>
          <w:color w:val="000000"/>
          <w:sz w:val="24"/>
        </w:rPr>
        <w:t xml:space="preserve"> – </w:t>
      </w:r>
      <w:r w:rsidR="00A404A6" w:rsidRPr="00406D35">
        <w:rPr>
          <w:rFonts w:ascii="Times New Roman" w:hAnsi="Times New Roman"/>
          <w:color w:val="000000"/>
          <w:sz w:val="24"/>
        </w:rPr>
        <w:t>Seznam poddodavatelů</w:t>
      </w:r>
    </w:p>
    <w:p w14:paraId="72E527D6" w14:textId="6A87D04B" w:rsidR="00474892" w:rsidRPr="00406D35" w:rsidRDefault="003D31C1"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6 </w:t>
      </w:r>
      <w:r w:rsidR="00422B2C" w:rsidRPr="00406D35">
        <w:rPr>
          <w:rFonts w:ascii="Times New Roman" w:hAnsi="Times New Roman"/>
          <w:color w:val="000000"/>
          <w:sz w:val="24"/>
        </w:rPr>
        <w:t xml:space="preserve"> </w:t>
      </w:r>
      <w:r w:rsidRPr="00406D35">
        <w:rPr>
          <w:rFonts w:ascii="Times New Roman" w:hAnsi="Times New Roman"/>
          <w:color w:val="000000"/>
          <w:sz w:val="24"/>
        </w:rPr>
        <w:t xml:space="preserve">– Vzor </w:t>
      </w:r>
      <w:r w:rsidR="002400CA" w:rsidRPr="00406D35">
        <w:rPr>
          <w:rFonts w:ascii="Times New Roman" w:hAnsi="Times New Roman"/>
          <w:color w:val="000000"/>
          <w:sz w:val="24"/>
        </w:rPr>
        <w:t>délka odborné praxe</w:t>
      </w:r>
    </w:p>
    <w:p w14:paraId="5C362F4E" w14:textId="774EC26E" w:rsidR="00C95F54" w:rsidRDefault="002400CA"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7 </w:t>
      </w:r>
      <w:r w:rsidRPr="00406D35">
        <w:rPr>
          <w:rFonts w:ascii="Times New Roman" w:hAnsi="Times New Roman"/>
          <w:color w:val="000000"/>
          <w:sz w:val="24"/>
        </w:rPr>
        <w:t xml:space="preserve"> – Vzor krycího listu nabídky</w:t>
      </w:r>
    </w:p>
    <w:p w14:paraId="552A900C" w14:textId="6FDB18C1" w:rsidR="002E281E" w:rsidRPr="002E281E" w:rsidRDefault="002E281E" w:rsidP="00D239D8">
      <w:pPr>
        <w:autoSpaceDE w:val="0"/>
        <w:autoSpaceDN w:val="0"/>
        <w:adjustRightInd w:val="0"/>
        <w:spacing w:after="0" w:line="240" w:lineRule="auto"/>
        <w:jc w:val="both"/>
        <w:rPr>
          <w:rFonts w:ascii="Times New Roman" w:hAnsi="Times New Roman"/>
          <w:color w:val="000000"/>
          <w:sz w:val="24"/>
        </w:rPr>
      </w:pPr>
      <w:r>
        <w:rPr>
          <w:rFonts w:ascii="Times New Roman" w:hAnsi="Times New Roman"/>
          <w:color w:val="000000"/>
          <w:sz w:val="24"/>
        </w:rPr>
        <w:t xml:space="preserve">Příloha č. 8 </w:t>
      </w:r>
      <w:r w:rsidRPr="00406D35">
        <w:rPr>
          <w:rFonts w:ascii="Times New Roman" w:hAnsi="Times New Roman"/>
          <w:color w:val="000000"/>
          <w:sz w:val="24"/>
        </w:rPr>
        <w:t>–</w:t>
      </w:r>
      <w:r>
        <w:rPr>
          <w:rFonts w:ascii="Times New Roman" w:hAnsi="Times New Roman"/>
          <w:color w:val="000000"/>
          <w:sz w:val="24"/>
        </w:rPr>
        <w:t xml:space="preserve"> </w:t>
      </w:r>
      <w:r w:rsidRPr="002E281E">
        <w:rPr>
          <w:rFonts w:ascii="Times New Roman" w:hAnsi="Times New Roman"/>
          <w:color w:val="000000"/>
          <w:sz w:val="24"/>
        </w:rPr>
        <w:t>Požadavky na elektronickou komunikaci Josephine</w:t>
      </w:r>
    </w:p>
    <w:p w14:paraId="25C1B933" w14:textId="77777777" w:rsidR="00F52724" w:rsidRPr="00406D35" w:rsidRDefault="00F52724" w:rsidP="00D239D8">
      <w:pPr>
        <w:autoSpaceDE w:val="0"/>
        <w:autoSpaceDN w:val="0"/>
        <w:adjustRightInd w:val="0"/>
        <w:spacing w:after="0" w:line="240" w:lineRule="auto"/>
        <w:jc w:val="both"/>
        <w:rPr>
          <w:rFonts w:ascii="Times New Roman" w:hAnsi="Times New Roman"/>
          <w:color w:val="000000"/>
          <w:highlight w:val="yellow"/>
        </w:rPr>
      </w:pPr>
    </w:p>
    <w:p w14:paraId="1E72C06C" w14:textId="77777777" w:rsidR="00267DCA" w:rsidRPr="00406D35" w:rsidRDefault="00267DCA" w:rsidP="00D239D8">
      <w:pPr>
        <w:autoSpaceDE w:val="0"/>
        <w:autoSpaceDN w:val="0"/>
        <w:adjustRightInd w:val="0"/>
        <w:spacing w:after="0" w:line="240" w:lineRule="auto"/>
        <w:jc w:val="both"/>
        <w:rPr>
          <w:rFonts w:ascii="Times New Roman" w:hAnsi="Times New Roman"/>
          <w:color w:val="000000"/>
          <w:highlight w:val="yellow"/>
        </w:rPr>
      </w:pPr>
    </w:p>
    <w:p w14:paraId="13EAA8A8" w14:textId="77777777" w:rsidR="00F52724" w:rsidRPr="00406D35" w:rsidRDefault="00F52724" w:rsidP="00D239D8">
      <w:pPr>
        <w:autoSpaceDE w:val="0"/>
        <w:autoSpaceDN w:val="0"/>
        <w:adjustRightInd w:val="0"/>
        <w:spacing w:after="0" w:line="240" w:lineRule="auto"/>
        <w:jc w:val="both"/>
        <w:rPr>
          <w:rFonts w:ascii="Times New Roman" w:hAnsi="Times New Roman"/>
          <w:color w:val="000000"/>
          <w:highlight w:val="yellow"/>
        </w:rPr>
      </w:pPr>
    </w:p>
    <w:p w14:paraId="2C54E151" w14:textId="1E700768" w:rsidR="009231D6" w:rsidRPr="00406D35" w:rsidRDefault="008876E1" w:rsidP="00D239D8">
      <w:pPr>
        <w:autoSpaceDE w:val="0"/>
        <w:autoSpaceDN w:val="0"/>
        <w:adjustRightInd w:val="0"/>
        <w:spacing w:after="0" w:line="240" w:lineRule="auto"/>
        <w:jc w:val="both"/>
        <w:rPr>
          <w:rFonts w:ascii="Times New Roman" w:hAnsi="Times New Roman"/>
          <w:sz w:val="24"/>
          <w:szCs w:val="24"/>
        </w:rPr>
      </w:pPr>
      <w:r w:rsidRPr="00406D35">
        <w:rPr>
          <w:rFonts w:ascii="Times New Roman" w:hAnsi="Times New Roman"/>
          <w:color w:val="000000"/>
          <w:sz w:val="24"/>
          <w:szCs w:val="24"/>
        </w:rPr>
        <w:t>V</w:t>
      </w:r>
      <w:r w:rsidR="009231D6" w:rsidRPr="00406D35">
        <w:rPr>
          <w:rFonts w:ascii="Times New Roman" w:hAnsi="Times New Roman"/>
          <w:color w:val="000000"/>
          <w:sz w:val="24"/>
          <w:szCs w:val="24"/>
        </w:rPr>
        <w:t xml:space="preserve"> Jablonci </w:t>
      </w:r>
      <w:r w:rsidR="00793635" w:rsidRPr="00406D35">
        <w:rPr>
          <w:rFonts w:ascii="Times New Roman" w:hAnsi="Times New Roman"/>
          <w:color w:val="000000"/>
          <w:sz w:val="24"/>
          <w:szCs w:val="24"/>
        </w:rPr>
        <w:t>nad Nisou</w:t>
      </w:r>
      <w:r w:rsidR="00751B17" w:rsidRPr="00406D35">
        <w:rPr>
          <w:rFonts w:ascii="Times New Roman" w:hAnsi="Times New Roman"/>
          <w:sz w:val="24"/>
          <w:szCs w:val="24"/>
        </w:rPr>
        <w:t xml:space="preserve"> dne</w:t>
      </w:r>
      <w:r w:rsidR="00E86B77" w:rsidRPr="00406D35">
        <w:rPr>
          <w:rFonts w:ascii="Times New Roman" w:hAnsi="Times New Roman"/>
          <w:sz w:val="24"/>
          <w:szCs w:val="24"/>
        </w:rPr>
        <w:t xml:space="preserve"> </w:t>
      </w:r>
      <w:del w:id="20" w:author="Veronika Sedláčková" w:date="2019-01-21T08:32:00Z">
        <w:r w:rsidR="00F75889" w:rsidDel="00AE374E">
          <w:rPr>
            <w:rFonts w:ascii="Times New Roman" w:hAnsi="Times New Roman"/>
            <w:sz w:val="24"/>
            <w:szCs w:val="24"/>
          </w:rPr>
          <w:delText>1</w:delText>
        </w:r>
        <w:r w:rsidR="00BF7048" w:rsidDel="00AE374E">
          <w:rPr>
            <w:rFonts w:ascii="Times New Roman" w:hAnsi="Times New Roman"/>
            <w:sz w:val="24"/>
            <w:szCs w:val="24"/>
          </w:rPr>
          <w:delText>4</w:delText>
        </w:r>
      </w:del>
      <w:ins w:id="21" w:author="Veronika Sedláčková" w:date="2019-01-21T08:32:00Z">
        <w:r w:rsidR="00AE374E">
          <w:rPr>
            <w:rFonts w:ascii="Times New Roman" w:hAnsi="Times New Roman"/>
            <w:sz w:val="24"/>
            <w:szCs w:val="24"/>
          </w:rPr>
          <w:t>21</w:t>
        </w:r>
      </w:ins>
      <w:r w:rsidR="00E36481" w:rsidRPr="00406D35">
        <w:rPr>
          <w:rFonts w:ascii="Times New Roman" w:hAnsi="Times New Roman"/>
          <w:sz w:val="24"/>
          <w:szCs w:val="24"/>
        </w:rPr>
        <w:t>.</w:t>
      </w:r>
      <w:r w:rsidR="00BA3AD9" w:rsidRPr="00406D35">
        <w:rPr>
          <w:rFonts w:ascii="Times New Roman" w:hAnsi="Times New Roman"/>
          <w:sz w:val="24"/>
          <w:szCs w:val="24"/>
        </w:rPr>
        <w:t xml:space="preserve"> </w:t>
      </w:r>
      <w:r w:rsidR="005B0207" w:rsidRPr="00406D35">
        <w:rPr>
          <w:rFonts w:ascii="Times New Roman" w:hAnsi="Times New Roman"/>
          <w:sz w:val="24"/>
          <w:szCs w:val="24"/>
        </w:rPr>
        <w:t>1.</w:t>
      </w:r>
      <w:r w:rsidR="00BA3AD9" w:rsidRPr="00406D35">
        <w:rPr>
          <w:rFonts w:ascii="Times New Roman" w:hAnsi="Times New Roman"/>
          <w:sz w:val="24"/>
          <w:szCs w:val="24"/>
        </w:rPr>
        <w:t xml:space="preserve"> </w:t>
      </w:r>
      <w:r w:rsidR="0050010C" w:rsidRPr="00406D35">
        <w:rPr>
          <w:rFonts w:ascii="Times New Roman" w:hAnsi="Times New Roman"/>
          <w:sz w:val="24"/>
          <w:szCs w:val="24"/>
        </w:rPr>
        <w:t>201</w:t>
      </w:r>
      <w:r w:rsidR="00940B35">
        <w:rPr>
          <w:rFonts w:ascii="Times New Roman" w:hAnsi="Times New Roman"/>
          <w:sz w:val="24"/>
          <w:szCs w:val="24"/>
        </w:rPr>
        <w:t>9</w:t>
      </w:r>
    </w:p>
    <w:p w14:paraId="4F54A150" w14:textId="77777777" w:rsidR="006B525E" w:rsidRPr="00406D35" w:rsidRDefault="006B525E" w:rsidP="00D239D8">
      <w:pPr>
        <w:autoSpaceDE w:val="0"/>
        <w:autoSpaceDN w:val="0"/>
        <w:adjustRightInd w:val="0"/>
        <w:spacing w:after="0" w:line="240" w:lineRule="auto"/>
        <w:jc w:val="both"/>
        <w:rPr>
          <w:rFonts w:ascii="Times New Roman" w:hAnsi="Times New Roman"/>
          <w:sz w:val="24"/>
          <w:szCs w:val="24"/>
        </w:rPr>
      </w:pPr>
    </w:p>
    <w:p w14:paraId="7CBD5F70" w14:textId="77777777" w:rsidR="001C1DAA" w:rsidRPr="00406D35" w:rsidRDefault="001C1DAA" w:rsidP="00D239D8">
      <w:pPr>
        <w:autoSpaceDE w:val="0"/>
        <w:autoSpaceDN w:val="0"/>
        <w:adjustRightInd w:val="0"/>
        <w:spacing w:after="0" w:line="240" w:lineRule="auto"/>
        <w:jc w:val="both"/>
        <w:rPr>
          <w:rFonts w:ascii="Times New Roman" w:hAnsi="Times New Roman"/>
          <w:sz w:val="24"/>
          <w:szCs w:val="24"/>
        </w:rPr>
      </w:pPr>
    </w:p>
    <w:p w14:paraId="662268C2" w14:textId="77777777" w:rsidR="00D8602A" w:rsidRPr="00406D35" w:rsidRDefault="00D8602A" w:rsidP="00D239D8">
      <w:pPr>
        <w:autoSpaceDE w:val="0"/>
        <w:autoSpaceDN w:val="0"/>
        <w:adjustRightInd w:val="0"/>
        <w:spacing w:after="0" w:line="240" w:lineRule="auto"/>
        <w:jc w:val="both"/>
        <w:rPr>
          <w:rFonts w:ascii="Times New Roman" w:hAnsi="Times New Roman"/>
          <w:color w:val="000000"/>
          <w:sz w:val="24"/>
          <w:szCs w:val="24"/>
        </w:rPr>
      </w:pPr>
    </w:p>
    <w:p w14:paraId="334CB25F" w14:textId="77777777" w:rsidR="00267DCA" w:rsidRPr="00406D35" w:rsidRDefault="00267DCA" w:rsidP="00D239D8">
      <w:pPr>
        <w:autoSpaceDE w:val="0"/>
        <w:autoSpaceDN w:val="0"/>
        <w:adjustRightInd w:val="0"/>
        <w:spacing w:after="0" w:line="240" w:lineRule="auto"/>
        <w:jc w:val="both"/>
        <w:rPr>
          <w:rFonts w:ascii="Times New Roman" w:hAnsi="Times New Roman"/>
          <w:color w:val="000000"/>
          <w:sz w:val="24"/>
          <w:szCs w:val="24"/>
        </w:rPr>
      </w:pPr>
    </w:p>
    <w:p w14:paraId="2063B6C3" w14:textId="77777777" w:rsidR="00267DCA" w:rsidRPr="00406D35" w:rsidRDefault="00267DCA" w:rsidP="00D239D8">
      <w:pPr>
        <w:autoSpaceDE w:val="0"/>
        <w:autoSpaceDN w:val="0"/>
        <w:adjustRightInd w:val="0"/>
        <w:spacing w:after="0" w:line="240" w:lineRule="auto"/>
        <w:jc w:val="both"/>
        <w:rPr>
          <w:rFonts w:ascii="Times New Roman" w:hAnsi="Times New Roman"/>
          <w:color w:val="000000"/>
          <w:sz w:val="24"/>
          <w:szCs w:val="24"/>
        </w:rPr>
      </w:pPr>
    </w:p>
    <w:p w14:paraId="10ACB291" w14:textId="77777777" w:rsidR="00793635" w:rsidRPr="00406D35" w:rsidRDefault="00793635" w:rsidP="00D239D8">
      <w:pPr>
        <w:autoSpaceDE w:val="0"/>
        <w:autoSpaceDN w:val="0"/>
        <w:adjustRightInd w:val="0"/>
        <w:spacing w:after="0" w:line="240" w:lineRule="auto"/>
        <w:jc w:val="both"/>
        <w:rPr>
          <w:rFonts w:ascii="Times New Roman" w:hAnsi="Times New Roman"/>
          <w:color w:val="000000"/>
          <w:sz w:val="24"/>
          <w:szCs w:val="24"/>
        </w:rPr>
      </w:pPr>
    </w:p>
    <w:p w14:paraId="4C4B3141" w14:textId="77777777" w:rsidR="00793635" w:rsidRPr="00406D35" w:rsidRDefault="00793635" w:rsidP="00D239D8">
      <w:pPr>
        <w:autoSpaceDE w:val="0"/>
        <w:autoSpaceDN w:val="0"/>
        <w:adjustRightInd w:val="0"/>
        <w:spacing w:after="0" w:line="240" w:lineRule="auto"/>
        <w:jc w:val="both"/>
        <w:rPr>
          <w:rFonts w:ascii="Times New Roman" w:hAnsi="Times New Roman"/>
          <w:color w:val="000000"/>
          <w:sz w:val="24"/>
          <w:szCs w:val="24"/>
        </w:rPr>
      </w:pPr>
      <w:r w:rsidRPr="00406D35">
        <w:rPr>
          <w:rFonts w:ascii="Times New Roman" w:hAnsi="Times New Roman"/>
          <w:color w:val="000000"/>
          <w:sz w:val="24"/>
          <w:szCs w:val="24"/>
        </w:rPr>
        <w:t>______________________________________</w:t>
      </w:r>
    </w:p>
    <w:p w14:paraId="7BAD6D84" w14:textId="77777777" w:rsidR="00793635" w:rsidRPr="00406D35" w:rsidRDefault="00793635" w:rsidP="00D239D8">
      <w:pPr>
        <w:autoSpaceDE w:val="0"/>
        <w:autoSpaceDN w:val="0"/>
        <w:adjustRightInd w:val="0"/>
        <w:spacing w:after="0" w:line="240" w:lineRule="auto"/>
        <w:jc w:val="both"/>
        <w:rPr>
          <w:rFonts w:ascii="Times New Roman" w:hAnsi="Times New Roman"/>
          <w:color w:val="000000"/>
          <w:sz w:val="24"/>
          <w:szCs w:val="24"/>
        </w:rPr>
      </w:pPr>
      <w:r w:rsidRPr="00406D35">
        <w:rPr>
          <w:rFonts w:ascii="Times New Roman" w:hAnsi="Times New Roman"/>
          <w:color w:val="000000"/>
          <w:sz w:val="24"/>
          <w:szCs w:val="24"/>
        </w:rPr>
        <w:t>za Krajskou správu silnic Libereckého kraje,</w:t>
      </w:r>
    </w:p>
    <w:p w14:paraId="474F582A" w14:textId="77777777" w:rsidR="00793635" w:rsidRPr="00406D35" w:rsidRDefault="00793635" w:rsidP="00D239D8">
      <w:pPr>
        <w:autoSpaceDE w:val="0"/>
        <w:autoSpaceDN w:val="0"/>
        <w:adjustRightInd w:val="0"/>
        <w:spacing w:after="0" w:line="240" w:lineRule="auto"/>
        <w:jc w:val="both"/>
        <w:rPr>
          <w:rFonts w:ascii="Times New Roman" w:hAnsi="Times New Roman"/>
          <w:color w:val="000000"/>
          <w:sz w:val="24"/>
          <w:szCs w:val="24"/>
        </w:rPr>
      </w:pPr>
      <w:r w:rsidRPr="00406D35">
        <w:rPr>
          <w:rFonts w:ascii="Times New Roman" w:hAnsi="Times New Roman"/>
          <w:color w:val="000000"/>
          <w:sz w:val="24"/>
          <w:szCs w:val="24"/>
        </w:rPr>
        <w:lastRenderedPageBreak/>
        <w:t>příspěvkovou organizaci</w:t>
      </w:r>
    </w:p>
    <w:p w14:paraId="01BB9A46" w14:textId="2E6510BD" w:rsidR="00B6038D" w:rsidRPr="00406D35" w:rsidRDefault="00DB3F11" w:rsidP="006A5DAB">
      <w:pPr>
        <w:autoSpaceDE w:val="0"/>
        <w:autoSpaceDN w:val="0"/>
        <w:adjustRightInd w:val="0"/>
        <w:spacing w:after="0" w:line="240" w:lineRule="auto"/>
        <w:jc w:val="both"/>
        <w:rPr>
          <w:rFonts w:ascii="Times New Roman" w:hAnsi="Times New Roman"/>
          <w:sz w:val="24"/>
          <w:szCs w:val="24"/>
        </w:rPr>
      </w:pPr>
      <w:r w:rsidRPr="00406D35">
        <w:rPr>
          <w:rFonts w:ascii="Times New Roman" w:hAnsi="Times New Roman"/>
          <w:b/>
          <w:color w:val="000000"/>
          <w:sz w:val="24"/>
          <w:szCs w:val="24"/>
        </w:rPr>
        <w:t>Ing. Jan Růžička</w:t>
      </w:r>
      <w:r w:rsidR="00826CCA" w:rsidRPr="00406D35">
        <w:rPr>
          <w:rFonts w:ascii="Times New Roman" w:hAnsi="Times New Roman"/>
          <w:b/>
          <w:color w:val="000000"/>
          <w:sz w:val="24"/>
          <w:szCs w:val="24"/>
        </w:rPr>
        <w:t>, ředitel</w:t>
      </w:r>
    </w:p>
    <w:sectPr w:rsidR="00B6038D" w:rsidRPr="00406D35" w:rsidSect="005D252E">
      <w:footerReference w:type="default" r:id="rId11"/>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6075F" w14:textId="77777777" w:rsidR="00093171" w:rsidRDefault="00093171" w:rsidP="005343A3">
      <w:pPr>
        <w:spacing w:after="0" w:line="240" w:lineRule="auto"/>
      </w:pPr>
      <w:r>
        <w:separator/>
      </w:r>
    </w:p>
  </w:endnote>
  <w:endnote w:type="continuationSeparator" w:id="0">
    <w:p w14:paraId="348D0657" w14:textId="77777777" w:rsidR="00093171" w:rsidRDefault="00093171" w:rsidP="005343A3">
      <w:pPr>
        <w:spacing w:after="0" w:line="240" w:lineRule="auto"/>
      </w:pPr>
      <w:r>
        <w:continuationSeparator/>
      </w:r>
    </w:p>
  </w:endnote>
  <w:endnote w:type="continuationNotice" w:id="1">
    <w:p w14:paraId="2536D5E6" w14:textId="77777777" w:rsidR="00093171" w:rsidRDefault="000931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7F4A4" w14:textId="5F921A9C" w:rsidR="008C3FF0" w:rsidRPr="001D41B3" w:rsidRDefault="008C3FF0">
    <w:pPr>
      <w:pStyle w:val="Zpat"/>
      <w:jc w:val="center"/>
      <w:rPr>
        <w:rFonts w:ascii="Times New Roman" w:hAnsi="Times New Roman"/>
        <w:sz w:val="18"/>
        <w:szCs w:val="18"/>
      </w:rPr>
    </w:pPr>
    <w:r w:rsidRPr="001D41B3">
      <w:rPr>
        <w:rFonts w:ascii="Times New Roman" w:hAnsi="Times New Roman"/>
        <w:sz w:val="18"/>
        <w:szCs w:val="18"/>
      </w:rPr>
      <w:fldChar w:fldCharType="begin"/>
    </w:r>
    <w:r w:rsidRPr="001D41B3">
      <w:rPr>
        <w:rFonts w:ascii="Times New Roman" w:hAnsi="Times New Roman"/>
        <w:sz w:val="18"/>
        <w:szCs w:val="18"/>
      </w:rPr>
      <w:instrText xml:space="preserve"> PAGE   \* MERGEFORMAT </w:instrText>
    </w:r>
    <w:r w:rsidRPr="001D41B3">
      <w:rPr>
        <w:rFonts w:ascii="Times New Roman" w:hAnsi="Times New Roman"/>
        <w:sz w:val="18"/>
        <w:szCs w:val="18"/>
      </w:rPr>
      <w:fldChar w:fldCharType="separate"/>
    </w:r>
    <w:r w:rsidR="00EF557F">
      <w:rPr>
        <w:rFonts w:ascii="Times New Roman" w:hAnsi="Times New Roman"/>
        <w:noProof/>
        <w:sz w:val="18"/>
        <w:szCs w:val="18"/>
      </w:rPr>
      <w:t>12</w:t>
    </w:r>
    <w:r w:rsidRPr="001D41B3">
      <w:rPr>
        <w:rFonts w:ascii="Times New Roman" w:hAnsi="Times New Roman"/>
        <w:sz w:val="18"/>
        <w:szCs w:val="18"/>
      </w:rPr>
      <w:fldChar w:fldCharType="end"/>
    </w:r>
    <w:r w:rsidRPr="001D41B3">
      <w:rPr>
        <w:rFonts w:ascii="Times New Roman" w:hAnsi="Times New Roman"/>
        <w:sz w:val="18"/>
        <w:szCs w:val="18"/>
      </w:rPr>
      <w:t xml:space="preserve">                     </w:t>
    </w:r>
  </w:p>
  <w:p w14:paraId="6920F3F8" w14:textId="77777777" w:rsidR="008C3FF0" w:rsidRDefault="008C3FF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540BC" w14:textId="77777777" w:rsidR="00093171" w:rsidRDefault="00093171" w:rsidP="005343A3">
      <w:pPr>
        <w:spacing w:after="0" w:line="240" w:lineRule="auto"/>
      </w:pPr>
      <w:r>
        <w:separator/>
      </w:r>
    </w:p>
  </w:footnote>
  <w:footnote w:type="continuationSeparator" w:id="0">
    <w:p w14:paraId="447D8372" w14:textId="77777777" w:rsidR="00093171" w:rsidRDefault="00093171" w:rsidP="005343A3">
      <w:pPr>
        <w:spacing w:after="0" w:line="240" w:lineRule="auto"/>
      </w:pPr>
      <w:r>
        <w:continuationSeparator/>
      </w:r>
    </w:p>
  </w:footnote>
  <w:footnote w:type="continuationNotice" w:id="1">
    <w:p w14:paraId="15B8A602" w14:textId="77777777" w:rsidR="00093171" w:rsidRDefault="00093171">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0855"/>
    <w:multiLevelType w:val="hybridMultilevel"/>
    <w:tmpl w:val="9698DD9E"/>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8D001F"/>
    <w:multiLevelType w:val="hybridMultilevel"/>
    <w:tmpl w:val="9698DD9E"/>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D70665"/>
    <w:multiLevelType w:val="hybridMultilevel"/>
    <w:tmpl w:val="6A2A4840"/>
    <w:lvl w:ilvl="0" w:tplc="AA60B4F4">
      <w:start w:val="2"/>
      <w:numFmt w:val="bullet"/>
      <w:lvlText w:val="-"/>
      <w:lvlJc w:val="left"/>
      <w:pPr>
        <w:ind w:left="644" w:hanging="360"/>
      </w:pPr>
      <w:rPr>
        <w:rFonts w:ascii="Times New Roman" w:eastAsia="Times New Roman" w:hAnsi="Times New Roman" w:cs="Times New Roman"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nsid w:val="0BB00A91"/>
    <w:multiLevelType w:val="hybridMultilevel"/>
    <w:tmpl w:val="33A6AD1A"/>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nsid w:val="14E429FA"/>
    <w:multiLevelType w:val="hybridMultilevel"/>
    <w:tmpl w:val="0E16E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4B2CD8"/>
    <w:multiLevelType w:val="hybridMultilevel"/>
    <w:tmpl w:val="99107B96"/>
    <w:lvl w:ilvl="0" w:tplc="826E4D52">
      <w:numFmt w:val="bullet"/>
      <w:lvlText w:val="-"/>
      <w:lvlJc w:val="left"/>
      <w:pPr>
        <w:ind w:left="720" w:hanging="360"/>
      </w:pPr>
      <w:rPr>
        <w:rFonts w:ascii="Times New Roman" w:eastAsia="Calibri" w:hAnsi="Times New Roman" w:cs="Times New Roman"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433D6D"/>
    <w:multiLevelType w:val="multilevel"/>
    <w:tmpl w:val="943C40D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A9C609D"/>
    <w:multiLevelType w:val="hybridMultilevel"/>
    <w:tmpl w:val="0F4425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CEE4F67"/>
    <w:multiLevelType w:val="hybridMultilevel"/>
    <w:tmpl w:val="368E2DB6"/>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nsid w:val="338F3E30"/>
    <w:multiLevelType w:val="hybridMultilevel"/>
    <w:tmpl w:val="E236C322"/>
    <w:lvl w:ilvl="0" w:tplc="61960D66">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367C796C"/>
    <w:multiLevelType w:val="hybridMultilevel"/>
    <w:tmpl w:val="F0EAEC3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D5456A3"/>
    <w:multiLevelType w:val="hybridMultilevel"/>
    <w:tmpl w:val="7F382520"/>
    <w:lvl w:ilvl="0" w:tplc="3BDE479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F8443DA"/>
    <w:multiLevelType w:val="hybridMultilevel"/>
    <w:tmpl w:val="176CFFC8"/>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00D3D38"/>
    <w:multiLevelType w:val="hybridMultilevel"/>
    <w:tmpl w:val="9698DD9E"/>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08D7436"/>
    <w:multiLevelType w:val="hybridMultilevel"/>
    <w:tmpl w:val="9AC64956"/>
    <w:lvl w:ilvl="0" w:tplc="1D92BD56">
      <w:start w:val="2"/>
      <w:numFmt w:val="decimal"/>
      <w:lvlText w:val="%1."/>
      <w:lvlJc w:val="left"/>
      <w:pPr>
        <w:ind w:left="1495" w:hanging="360"/>
      </w:pPr>
      <w:rPr>
        <w:rFonts w:hint="default"/>
      </w:rPr>
    </w:lvl>
    <w:lvl w:ilvl="1" w:tplc="6DD4CB58">
      <w:start w:val="2"/>
      <w:numFmt w:val="ordinal"/>
      <w:suff w:val="space"/>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1777CEA"/>
    <w:multiLevelType w:val="multilevel"/>
    <w:tmpl w:val="CDF0194A"/>
    <w:lvl w:ilvl="0">
      <w:start w:val="1"/>
      <w:numFmt w:val="bullet"/>
      <w:lvlText w:val=""/>
      <w:lvlJc w:val="left"/>
      <w:pPr>
        <w:tabs>
          <w:tab w:val="num" w:pos="782"/>
        </w:tabs>
        <w:ind w:left="0" w:firstLine="425"/>
      </w:pPr>
      <w:rPr>
        <w:rFonts w:ascii="Symbol" w:hAnsi="Symbol" w:hint="default"/>
      </w:r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nsid w:val="534E2F4D"/>
    <w:multiLevelType w:val="multilevel"/>
    <w:tmpl w:val="E8188A1A"/>
    <w:lvl w:ilvl="0">
      <w:start w:val="2"/>
      <w:numFmt w:val="decimal"/>
      <w:suff w:val="space"/>
      <w:lvlText w:val="%1."/>
      <w:lvlJc w:val="left"/>
      <w:pPr>
        <w:ind w:left="357" w:hanging="357"/>
      </w:pPr>
      <w:rPr>
        <w:rFonts w:hint="default"/>
      </w:rPr>
    </w:lvl>
    <w:lvl w:ilvl="1">
      <w:start w:val="1"/>
      <w:numFmt w:val="decimal"/>
      <w:suff w:val="space"/>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54145DD5"/>
    <w:multiLevelType w:val="hybridMultilevel"/>
    <w:tmpl w:val="9698DD9E"/>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4562F7F"/>
    <w:multiLevelType w:val="multilevel"/>
    <w:tmpl w:val="C8B2EFE2"/>
    <w:lvl w:ilvl="0">
      <w:start w:val="1"/>
      <w:numFmt w:val="bullet"/>
      <w:lvlText w:val=""/>
      <w:lvlJc w:val="left"/>
      <w:pPr>
        <w:tabs>
          <w:tab w:val="num" w:pos="1429"/>
        </w:tabs>
        <w:ind w:left="1429" w:hanging="360"/>
      </w:pPr>
      <w:rPr>
        <w:rFonts w:ascii="Wingdings" w:hAnsi="Wingding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D402E71"/>
    <w:multiLevelType w:val="multilevel"/>
    <w:tmpl w:val="91842166"/>
    <w:lvl w:ilvl="0">
      <w:start w:val="2"/>
      <w:numFmt w:val="decimal"/>
      <w:suff w:val="space"/>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0">
    <w:nsid w:val="5D74763B"/>
    <w:multiLevelType w:val="hybridMultilevel"/>
    <w:tmpl w:val="B336A2F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9EF3F4C"/>
    <w:multiLevelType w:val="multilevel"/>
    <w:tmpl w:val="D346B4BC"/>
    <w:lvl w:ilvl="0">
      <w:start w:val="1"/>
      <w:numFmt w:val="bullet"/>
      <w:lvlText w:val=""/>
      <w:lvlJc w:val="left"/>
      <w:pPr>
        <w:tabs>
          <w:tab w:val="num" w:pos="782"/>
        </w:tabs>
        <w:ind w:left="0" w:firstLine="425"/>
      </w:pPr>
      <w:rPr>
        <w:rFonts w:ascii="Symbol" w:hAnsi="Symbol" w:hint="default"/>
      </w:r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rPr>
        <w:rFonts w:ascii="Arial" w:eastAsia="Calibri" w:hAnsi="Arial" w:cs="Arial"/>
      </w:r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nsid w:val="6A550A87"/>
    <w:multiLevelType w:val="multilevel"/>
    <w:tmpl w:val="CDF0194A"/>
    <w:lvl w:ilvl="0">
      <w:start w:val="1"/>
      <w:numFmt w:val="bullet"/>
      <w:lvlText w:val=""/>
      <w:lvlJc w:val="left"/>
      <w:pPr>
        <w:tabs>
          <w:tab w:val="num" w:pos="782"/>
        </w:tabs>
        <w:ind w:left="0" w:firstLine="425"/>
      </w:pPr>
      <w:rPr>
        <w:rFonts w:ascii="Symbol" w:hAnsi="Symbol" w:hint="default"/>
      </w:r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nsid w:val="72226290"/>
    <w:multiLevelType w:val="multilevel"/>
    <w:tmpl w:val="AC2A3176"/>
    <w:lvl w:ilvl="0">
      <w:start w:val="1"/>
      <w:numFmt w:val="decimal"/>
      <w:suff w:val="space"/>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5">
    <w:nsid w:val="745F3AB4"/>
    <w:multiLevelType w:val="hybridMultilevel"/>
    <w:tmpl w:val="90FA6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89113EA"/>
    <w:multiLevelType w:val="multilevel"/>
    <w:tmpl w:val="0EAC2B54"/>
    <w:lvl w:ilvl="0">
      <w:start w:val="1"/>
      <w:numFmt w:val="decimal"/>
      <w:lvlText w:val="%1."/>
      <w:lvlJc w:val="left"/>
      <w:pPr>
        <w:ind w:left="720" w:hanging="360"/>
      </w:pPr>
    </w:lvl>
    <w:lvl w:ilvl="1">
      <w:start w:val="1"/>
      <w:numFmt w:val="decimal"/>
      <w:isLgl/>
      <w:lvlText w:val="%1.%2."/>
      <w:lvlJc w:val="left"/>
      <w:pPr>
        <w:ind w:left="1287" w:hanging="720"/>
      </w:pPr>
      <w:rPr>
        <w:rFonts w:ascii="Times New Roman" w:hAnsi="Times New Roman" w:cs="Times New Roman" w:hint="default"/>
        <w:b/>
        <w:i w:val="0"/>
        <w:sz w:val="24"/>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440" w:hanging="1080"/>
      </w:pPr>
      <w:rPr>
        <w:rFonts w:hint="default"/>
        <w:b/>
        <w:sz w:val="24"/>
      </w:rPr>
    </w:lvl>
    <w:lvl w:ilvl="4">
      <w:start w:val="1"/>
      <w:numFmt w:val="decimal"/>
      <w:isLgl/>
      <w:lvlText w:val="%1.%2.%3.%4.%5."/>
      <w:lvlJc w:val="left"/>
      <w:pPr>
        <w:ind w:left="1440" w:hanging="1080"/>
      </w:pPr>
      <w:rPr>
        <w:rFonts w:hint="default"/>
        <w:b/>
        <w:sz w:val="24"/>
      </w:rPr>
    </w:lvl>
    <w:lvl w:ilvl="5">
      <w:start w:val="1"/>
      <w:numFmt w:val="decimal"/>
      <w:isLgl/>
      <w:lvlText w:val="%1.%2.%3.%4.%5.%6."/>
      <w:lvlJc w:val="left"/>
      <w:pPr>
        <w:ind w:left="1800" w:hanging="1440"/>
      </w:pPr>
      <w:rPr>
        <w:rFonts w:hint="default"/>
        <w:b/>
        <w:sz w:val="24"/>
      </w:rPr>
    </w:lvl>
    <w:lvl w:ilvl="6">
      <w:start w:val="1"/>
      <w:numFmt w:val="decimal"/>
      <w:isLgl/>
      <w:lvlText w:val="%1.%2.%3.%4.%5.%6.%7."/>
      <w:lvlJc w:val="left"/>
      <w:pPr>
        <w:ind w:left="2160" w:hanging="1800"/>
      </w:pPr>
      <w:rPr>
        <w:rFonts w:hint="default"/>
        <w:b/>
        <w:sz w:val="24"/>
      </w:rPr>
    </w:lvl>
    <w:lvl w:ilvl="7">
      <w:start w:val="1"/>
      <w:numFmt w:val="decimal"/>
      <w:isLgl/>
      <w:lvlText w:val="%1.%2.%3.%4.%5.%6.%7.%8."/>
      <w:lvlJc w:val="left"/>
      <w:pPr>
        <w:ind w:left="2160" w:hanging="1800"/>
      </w:pPr>
      <w:rPr>
        <w:rFonts w:hint="default"/>
        <w:b/>
        <w:sz w:val="24"/>
      </w:rPr>
    </w:lvl>
    <w:lvl w:ilvl="8">
      <w:start w:val="1"/>
      <w:numFmt w:val="decimal"/>
      <w:isLgl/>
      <w:lvlText w:val="%1.%2.%3.%4.%5.%6.%7.%8.%9."/>
      <w:lvlJc w:val="left"/>
      <w:pPr>
        <w:ind w:left="2520" w:hanging="2160"/>
      </w:pPr>
      <w:rPr>
        <w:rFonts w:hint="default"/>
        <w:b/>
        <w:sz w:val="24"/>
      </w:rPr>
    </w:lvl>
  </w:abstractNum>
  <w:num w:numId="1">
    <w:abstractNumId w:val="23"/>
  </w:num>
  <w:num w:numId="2">
    <w:abstractNumId w:val="18"/>
  </w:num>
  <w:num w:numId="3">
    <w:abstractNumId w:val="20"/>
  </w:num>
  <w:num w:numId="4">
    <w:abstractNumId w:val="10"/>
  </w:num>
  <w:num w:numId="5">
    <w:abstractNumId w:val="8"/>
  </w:num>
  <w:num w:numId="6">
    <w:abstractNumId w:val="4"/>
  </w:num>
  <w:num w:numId="7">
    <w:abstractNumId w:val="25"/>
  </w:num>
  <w:num w:numId="8">
    <w:abstractNumId w:val="22"/>
  </w:num>
  <w:num w:numId="9">
    <w:abstractNumId w:val="3"/>
  </w:num>
  <w:num w:numId="10">
    <w:abstractNumId w:val="14"/>
  </w:num>
  <w:num w:numId="11">
    <w:abstractNumId w:val="24"/>
  </w:num>
  <w:num w:numId="12">
    <w:abstractNumId w:val="19"/>
  </w:num>
  <w:num w:numId="13">
    <w:abstractNumId w:val="19"/>
    <w:lvlOverride w:ilvl="0">
      <w:lvl w:ilvl="0">
        <w:start w:val="2"/>
        <w:numFmt w:val="decimal"/>
        <w:suff w:val="space"/>
        <w:lvlText w:val="%1."/>
        <w:lvlJc w:val="left"/>
        <w:pPr>
          <w:ind w:left="357" w:hanging="357"/>
        </w:pPr>
        <w:rPr>
          <w:rFonts w:hint="default"/>
        </w:rPr>
      </w:lvl>
    </w:lvlOverride>
    <w:lvlOverride w:ilvl="1">
      <w:lvl w:ilvl="1">
        <w:start w:val="1"/>
        <w:numFmt w:val="decimal"/>
        <w:suff w:val="space"/>
        <w:lvlText w:val="%1.%2."/>
        <w:lvlJc w:val="left"/>
        <w:pPr>
          <w:ind w:left="357"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4">
    <w:abstractNumId w:val="11"/>
  </w:num>
  <w:num w:numId="15">
    <w:abstractNumId w:val="0"/>
  </w:num>
  <w:num w:numId="16">
    <w:abstractNumId w:val="13"/>
  </w:num>
  <w:num w:numId="17">
    <w:abstractNumId w:val="12"/>
  </w:num>
  <w:num w:numId="18">
    <w:abstractNumId w:val="9"/>
  </w:num>
  <w:num w:numId="19">
    <w:abstractNumId w:val="1"/>
  </w:num>
  <w:num w:numId="20">
    <w:abstractNumId w:val="17"/>
  </w:num>
  <w:num w:numId="21">
    <w:abstractNumId w:val="7"/>
  </w:num>
  <w:num w:numId="22">
    <w:abstractNumId w:val="2"/>
  </w:num>
  <w:num w:numId="23">
    <w:abstractNumId w:val="21"/>
  </w:num>
  <w:num w:numId="24">
    <w:abstractNumId w:val="15"/>
  </w:num>
  <w:num w:numId="25">
    <w:abstractNumId w:val="26"/>
  </w:num>
  <w:num w:numId="26">
    <w:abstractNumId w:val="5"/>
  </w:num>
  <w:num w:numId="27">
    <w:abstractNumId w:val="6"/>
  </w:num>
  <w:num w:numId="28">
    <w:abstractNumId w:val="1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va Ursíny">
    <w15:presenceInfo w15:providerId="None" w15:userId="Eva Ursí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1D6"/>
    <w:rsid w:val="00000473"/>
    <w:rsid w:val="0000165C"/>
    <w:rsid w:val="000026F5"/>
    <w:rsid w:val="00003092"/>
    <w:rsid w:val="000042A5"/>
    <w:rsid w:val="00005B20"/>
    <w:rsid w:val="00007FE2"/>
    <w:rsid w:val="000108CE"/>
    <w:rsid w:val="00010D58"/>
    <w:rsid w:val="000117FE"/>
    <w:rsid w:val="00012774"/>
    <w:rsid w:val="00014362"/>
    <w:rsid w:val="00015865"/>
    <w:rsid w:val="00017A46"/>
    <w:rsid w:val="0002150F"/>
    <w:rsid w:val="000244DF"/>
    <w:rsid w:val="00024757"/>
    <w:rsid w:val="00024C5A"/>
    <w:rsid w:val="00027105"/>
    <w:rsid w:val="000310A6"/>
    <w:rsid w:val="00034712"/>
    <w:rsid w:val="00035789"/>
    <w:rsid w:val="00037294"/>
    <w:rsid w:val="0003755D"/>
    <w:rsid w:val="000376EA"/>
    <w:rsid w:val="000402C3"/>
    <w:rsid w:val="00040E56"/>
    <w:rsid w:val="00041DA6"/>
    <w:rsid w:val="00043ED9"/>
    <w:rsid w:val="00044433"/>
    <w:rsid w:val="000464DF"/>
    <w:rsid w:val="00046AD0"/>
    <w:rsid w:val="00046C6C"/>
    <w:rsid w:val="00050454"/>
    <w:rsid w:val="00052E05"/>
    <w:rsid w:val="000530FC"/>
    <w:rsid w:val="00054B0D"/>
    <w:rsid w:val="00061081"/>
    <w:rsid w:val="00061BAB"/>
    <w:rsid w:val="000646C9"/>
    <w:rsid w:val="00064F35"/>
    <w:rsid w:val="0007514D"/>
    <w:rsid w:val="00075EFD"/>
    <w:rsid w:val="00077F2A"/>
    <w:rsid w:val="000860F2"/>
    <w:rsid w:val="00086446"/>
    <w:rsid w:val="00087423"/>
    <w:rsid w:val="00087450"/>
    <w:rsid w:val="00090CA1"/>
    <w:rsid w:val="000925F1"/>
    <w:rsid w:val="00093171"/>
    <w:rsid w:val="000968CB"/>
    <w:rsid w:val="0009721C"/>
    <w:rsid w:val="000A0441"/>
    <w:rsid w:val="000A117B"/>
    <w:rsid w:val="000A3C2A"/>
    <w:rsid w:val="000A407D"/>
    <w:rsid w:val="000B10F3"/>
    <w:rsid w:val="000B1E72"/>
    <w:rsid w:val="000B4747"/>
    <w:rsid w:val="000B52B2"/>
    <w:rsid w:val="000B65CC"/>
    <w:rsid w:val="000B79F2"/>
    <w:rsid w:val="000C1EC2"/>
    <w:rsid w:val="000C48BA"/>
    <w:rsid w:val="000C4B42"/>
    <w:rsid w:val="000C6146"/>
    <w:rsid w:val="000C62AE"/>
    <w:rsid w:val="000D1853"/>
    <w:rsid w:val="000D20AE"/>
    <w:rsid w:val="000D26FF"/>
    <w:rsid w:val="000D33CD"/>
    <w:rsid w:val="000D4212"/>
    <w:rsid w:val="000D45D2"/>
    <w:rsid w:val="000D4F87"/>
    <w:rsid w:val="000D5D3D"/>
    <w:rsid w:val="000E2C87"/>
    <w:rsid w:val="000E4E4A"/>
    <w:rsid w:val="000E73D8"/>
    <w:rsid w:val="000F24F7"/>
    <w:rsid w:val="000F5C02"/>
    <w:rsid w:val="001031A6"/>
    <w:rsid w:val="00105444"/>
    <w:rsid w:val="00107AEC"/>
    <w:rsid w:val="00107FF6"/>
    <w:rsid w:val="00110045"/>
    <w:rsid w:val="0011135A"/>
    <w:rsid w:val="0011192B"/>
    <w:rsid w:val="00111A46"/>
    <w:rsid w:val="00112906"/>
    <w:rsid w:val="001143C7"/>
    <w:rsid w:val="00114B4E"/>
    <w:rsid w:val="00117576"/>
    <w:rsid w:val="00117578"/>
    <w:rsid w:val="00117825"/>
    <w:rsid w:val="00120906"/>
    <w:rsid w:val="0012346A"/>
    <w:rsid w:val="00123BBD"/>
    <w:rsid w:val="00123C9D"/>
    <w:rsid w:val="00125EEC"/>
    <w:rsid w:val="00125F0B"/>
    <w:rsid w:val="00127B8C"/>
    <w:rsid w:val="00130918"/>
    <w:rsid w:val="00130DB9"/>
    <w:rsid w:val="00132519"/>
    <w:rsid w:val="00133B2D"/>
    <w:rsid w:val="001368FC"/>
    <w:rsid w:val="00140862"/>
    <w:rsid w:val="00140869"/>
    <w:rsid w:val="00142B86"/>
    <w:rsid w:val="00142D68"/>
    <w:rsid w:val="001434C5"/>
    <w:rsid w:val="00143630"/>
    <w:rsid w:val="00144C7D"/>
    <w:rsid w:val="00146835"/>
    <w:rsid w:val="00150E47"/>
    <w:rsid w:val="0015195B"/>
    <w:rsid w:val="001528CD"/>
    <w:rsid w:val="00153B5C"/>
    <w:rsid w:val="0015584B"/>
    <w:rsid w:val="00156F9D"/>
    <w:rsid w:val="00157312"/>
    <w:rsid w:val="00157C2A"/>
    <w:rsid w:val="001609B8"/>
    <w:rsid w:val="00160DCB"/>
    <w:rsid w:val="0016103D"/>
    <w:rsid w:val="001616CE"/>
    <w:rsid w:val="00161872"/>
    <w:rsid w:val="001622CE"/>
    <w:rsid w:val="00165064"/>
    <w:rsid w:val="00165318"/>
    <w:rsid w:val="00173832"/>
    <w:rsid w:val="00176930"/>
    <w:rsid w:val="00177CFE"/>
    <w:rsid w:val="0018027C"/>
    <w:rsid w:val="001804AE"/>
    <w:rsid w:val="00181EF6"/>
    <w:rsid w:val="0018226C"/>
    <w:rsid w:val="00182A03"/>
    <w:rsid w:val="00184861"/>
    <w:rsid w:val="00184BB2"/>
    <w:rsid w:val="001862DA"/>
    <w:rsid w:val="001865AD"/>
    <w:rsid w:val="00186F47"/>
    <w:rsid w:val="00190F0F"/>
    <w:rsid w:val="001920F1"/>
    <w:rsid w:val="0019292E"/>
    <w:rsid w:val="00193605"/>
    <w:rsid w:val="001962FE"/>
    <w:rsid w:val="00196A1F"/>
    <w:rsid w:val="00197F02"/>
    <w:rsid w:val="001A2989"/>
    <w:rsid w:val="001A50A3"/>
    <w:rsid w:val="001A6FCB"/>
    <w:rsid w:val="001A74C5"/>
    <w:rsid w:val="001A7509"/>
    <w:rsid w:val="001B13F2"/>
    <w:rsid w:val="001B1994"/>
    <w:rsid w:val="001B280A"/>
    <w:rsid w:val="001B4A49"/>
    <w:rsid w:val="001B6126"/>
    <w:rsid w:val="001B6DD9"/>
    <w:rsid w:val="001B76CC"/>
    <w:rsid w:val="001C023E"/>
    <w:rsid w:val="001C0B42"/>
    <w:rsid w:val="001C1D87"/>
    <w:rsid w:val="001C1DAA"/>
    <w:rsid w:val="001C1EFD"/>
    <w:rsid w:val="001C3D5E"/>
    <w:rsid w:val="001C516E"/>
    <w:rsid w:val="001C53D9"/>
    <w:rsid w:val="001C6176"/>
    <w:rsid w:val="001C6BCC"/>
    <w:rsid w:val="001D1A69"/>
    <w:rsid w:val="001D1B28"/>
    <w:rsid w:val="001D320D"/>
    <w:rsid w:val="001D41B3"/>
    <w:rsid w:val="001D513E"/>
    <w:rsid w:val="001D6C4C"/>
    <w:rsid w:val="001D745A"/>
    <w:rsid w:val="001E0679"/>
    <w:rsid w:val="001E1234"/>
    <w:rsid w:val="001E2F27"/>
    <w:rsid w:val="001E6F80"/>
    <w:rsid w:val="001E7593"/>
    <w:rsid w:val="001F0EF8"/>
    <w:rsid w:val="001F0F63"/>
    <w:rsid w:val="001F4558"/>
    <w:rsid w:val="001F573B"/>
    <w:rsid w:val="001F5CA4"/>
    <w:rsid w:val="001F5DC1"/>
    <w:rsid w:val="002002FD"/>
    <w:rsid w:val="0020046A"/>
    <w:rsid w:val="002005AF"/>
    <w:rsid w:val="002006FE"/>
    <w:rsid w:val="002040E3"/>
    <w:rsid w:val="00207573"/>
    <w:rsid w:val="002100BF"/>
    <w:rsid w:val="00213CEE"/>
    <w:rsid w:val="00215BA7"/>
    <w:rsid w:val="002163AA"/>
    <w:rsid w:val="00217DD2"/>
    <w:rsid w:val="00220926"/>
    <w:rsid w:val="00221F78"/>
    <w:rsid w:val="002221A9"/>
    <w:rsid w:val="0022341E"/>
    <w:rsid w:val="002239FC"/>
    <w:rsid w:val="00224077"/>
    <w:rsid w:val="002259AB"/>
    <w:rsid w:val="002270A6"/>
    <w:rsid w:val="002306DB"/>
    <w:rsid w:val="00230BDF"/>
    <w:rsid w:val="002328EC"/>
    <w:rsid w:val="00232FA2"/>
    <w:rsid w:val="00235B82"/>
    <w:rsid w:val="002400CA"/>
    <w:rsid w:val="0024041E"/>
    <w:rsid w:val="00240D59"/>
    <w:rsid w:val="00241139"/>
    <w:rsid w:val="00242399"/>
    <w:rsid w:val="002446D9"/>
    <w:rsid w:val="00244B4D"/>
    <w:rsid w:val="00244E7F"/>
    <w:rsid w:val="00244F47"/>
    <w:rsid w:val="0024594B"/>
    <w:rsid w:val="00252425"/>
    <w:rsid w:val="00256A5E"/>
    <w:rsid w:val="00257E56"/>
    <w:rsid w:val="00257E78"/>
    <w:rsid w:val="00261EBA"/>
    <w:rsid w:val="0026205C"/>
    <w:rsid w:val="0026397E"/>
    <w:rsid w:val="00264EA8"/>
    <w:rsid w:val="00265BE1"/>
    <w:rsid w:val="002660DD"/>
    <w:rsid w:val="00266EA8"/>
    <w:rsid w:val="0026773B"/>
    <w:rsid w:val="00267A39"/>
    <w:rsid w:val="00267DCA"/>
    <w:rsid w:val="00270CA7"/>
    <w:rsid w:val="002714E7"/>
    <w:rsid w:val="00273B10"/>
    <w:rsid w:val="002752AE"/>
    <w:rsid w:val="00275948"/>
    <w:rsid w:val="00275ABD"/>
    <w:rsid w:val="002760DD"/>
    <w:rsid w:val="002773B0"/>
    <w:rsid w:val="00284BFA"/>
    <w:rsid w:val="00284D8D"/>
    <w:rsid w:val="002856B8"/>
    <w:rsid w:val="002857ED"/>
    <w:rsid w:val="00286A2D"/>
    <w:rsid w:val="00287B23"/>
    <w:rsid w:val="0029000D"/>
    <w:rsid w:val="0029021F"/>
    <w:rsid w:val="00292E70"/>
    <w:rsid w:val="00295CD1"/>
    <w:rsid w:val="00295D48"/>
    <w:rsid w:val="00296776"/>
    <w:rsid w:val="0029764D"/>
    <w:rsid w:val="002A16D9"/>
    <w:rsid w:val="002A1C18"/>
    <w:rsid w:val="002A2378"/>
    <w:rsid w:val="002A306C"/>
    <w:rsid w:val="002A50F4"/>
    <w:rsid w:val="002B0038"/>
    <w:rsid w:val="002B1A17"/>
    <w:rsid w:val="002B5223"/>
    <w:rsid w:val="002B5EF3"/>
    <w:rsid w:val="002B652C"/>
    <w:rsid w:val="002B7ABE"/>
    <w:rsid w:val="002C0158"/>
    <w:rsid w:val="002C240A"/>
    <w:rsid w:val="002C557F"/>
    <w:rsid w:val="002D05BE"/>
    <w:rsid w:val="002D13F9"/>
    <w:rsid w:val="002D1786"/>
    <w:rsid w:val="002D19ED"/>
    <w:rsid w:val="002D20A0"/>
    <w:rsid w:val="002D2468"/>
    <w:rsid w:val="002D2654"/>
    <w:rsid w:val="002D4B5A"/>
    <w:rsid w:val="002D4E38"/>
    <w:rsid w:val="002D5CAD"/>
    <w:rsid w:val="002E281E"/>
    <w:rsid w:val="002E2F49"/>
    <w:rsid w:val="002E4B9B"/>
    <w:rsid w:val="002E7717"/>
    <w:rsid w:val="002F0EBE"/>
    <w:rsid w:val="002F2A01"/>
    <w:rsid w:val="002F316B"/>
    <w:rsid w:val="002F3C00"/>
    <w:rsid w:val="002F4657"/>
    <w:rsid w:val="002F4B76"/>
    <w:rsid w:val="0030069B"/>
    <w:rsid w:val="00301F14"/>
    <w:rsid w:val="00302237"/>
    <w:rsid w:val="00302847"/>
    <w:rsid w:val="00303C27"/>
    <w:rsid w:val="003202B3"/>
    <w:rsid w:val="003206C3"/>
    <w:rsid w:val="00320889"/>
    <w:rsid w:val="00322A6E"/>
    <w:rsid w:val="00322D67"/>
    <w:rsid w:val="0032550C"/>
    <w:rsid w:val="00327559"/>
    <w:rsid w:val="00330EE8"/>
    <w:rsid w:val="00332210"/>
    <w:rsid w:val="00333118"/>
    <w:rsid w:val="003336A3"/>
    <w:rsid w:val="00333F98"/>
    <w:rsid w:val="00334998"/>
    <w:rsid w:val="00336D88"/>
    <w:rsid w:val="00343255"/>
    <w:rsid w:val="00343DAD"/>
    <w:rsid w:val="00345F1D"/>
    <w:rsid w:val="00346430"/>
    <w:rsid w:val="00346DCD"/>
    <w:rsid w:val="003476A5"/>
    <w:rsid w:val="003478A1"/>
    <w:rsid w:val="00347FCB"/>
    <w:rsid w:val="00351525"/>
    <w:rsid w:val="0035241A"/>
    <w:rsid w:val="003527C1"/>
    <w:rsid w:val="00352969"/>
    <w:rsid w:val="00352B09"/>
    <w:rsid w:val="00352D68"/>
    <w:rsid w:val="00360B48"/>
    <w:rsid w:val="00360FF1"/>
    <w:rsid w:val="0036114F"/>
    <w:rsid w:val="00364739"/>
    <w:rsid w:val="00366E84"/>
    <w:rsid w:val="00375EBE"/>
    <w:rsid w:val="00376B42"/>
    <w:rsid w:val="00377E59"/>
    <w:rsid w:val="003814B3"/>
    <w:rsid w:val="00382FF3"/>
    <w:rsid w:val="00383B99"/>
    <w:rsid w:val="00383F42"/>
    <w:rsid w:val="0038435F"/>
    <w:rsid w:val="00390045"/>
    <w:rsid w:val="003903CE"/>
    <w:rsid w:val="00391FCF"/>
    <w:rsid w:val="00392A60"/>
    <w:rsid w:val="00393554"/>
    <w:rsid w:val="00393BC1"/>
    <w:rsid w:val="00393D6D"/>
    <w:rsid w:val="00395203"/>
    <w:rsid w:val="0039630B"/>
    <w:rsid w:val="003A11DA"/>
    <w:rsid w:val="003A2059"/>
    <w:rsid w:val="003A4E3F"/>
    <w:rsid w:val="003A5B4A"/>
    <w:rsid w:val="003A60CC"/>
    <w:rsid w:val="003A6AD1"/>
    <w:rsid w:val="003B1B96"/>
    <w:rsid w:val="003B1CE2"/>
    <w:rsid w:val="003B359C"/>
    <w:rsid w:val="003B4F1F"/>
    <w:rsid w:val="003B6533"/>
    <w:rsid w:val="003C2FC0"/>
    <w:rsid w:val="003C48DA"/>
    <w:rsid w:val="003C78EA"/>
    <w:rsid w:val="003D00B2"/>
    <w:rsid w:val="003D0CFE"/>
    <w:rsid w:val="003D1DD3"/>
    <w:rsid w:val="003D247B"/>
    <w:rsid w:val="003D31C1"/>
    <w:rsid w:val="003D3256"/>
    <w:rsid w:val="003D5737"/>
    <w:rsid w:val="003D5E84"/>
    <w:rsid w:val="003D7057"/>
    <w:rsid w:val="003E000E"/>
    <w:rsid w:val="003E021B"/>
    <w:rsid w:val="003E079D"/>
    <w:rsid w:val="003E1D24"/>
    <w:rsid w:val="003E678E"/>
    <w:rsid w:val="003E7B15"/>
    <w:rsid w:val="003E7CF7"/>
    <w:rsid w:val="003F19D8"/>
    <w:rsid w:val="003F27FE"/>
    <w:rsid w:val="003F3060"/>
    <w:rsid w:val="003F3D60"/>
    <w:rsid w:val="003F7399"/>
    <w:rsid w:val="004010E0"/>
    <w:rsid w:val="004019A4"/>
    <w:rsid w:val="004033FA"/>
    <w:rsid w:val="00404753"/>
    <w:rsid w:val="004058AB"/>
    <w:rsid w:val="0040627A"/>
    <w:rsid w:val="00406574"/>
    <w:rsid w:val="004066C1"/>
    <w:rsid w:val="00406D35"/>
    <w:rsid w:val="00407C70"/>
    <w:rsid w:val="004102B7"/>
    <w:rsid w:val="00412C65"/>
    <w:rsid w:val="004130D8"/>
    <w:rsid w:val="00413CD8"/>
    <w:rsid w:val="0041449E"/>
    <w:rsid w:val="00414533"/>
    <w:rsid w:val="00414E06"/>
    <w:rsid w:val="00416519"/>
    <w:rsid w:val="00416F3D"/>
    <w:rsid w:val="00422B2C"/>
    <w:rsid w:val="00422C96"/>
    <w:rsid w:val="00423EE8"/>
    <w:rsid w:val="00424342"/>
    <w:rsid w:val="004245AF"/>
    <w:rsid w:val="0042479D"/>
    <w:rsid w:val="00425235"/>
    <w:rsid w:val="0042693B"/>
    <w:rsid w:val="00427A78"/>
    <w:rsid w:val="00431617"/>
    <w:rsid w:val="004317F3"/>
    <w:rsid w:val="004323C5"/>
    <w:rsid w:val="00432D73"/>
    <w:rsid w:val="004413FD"/>
    <w:rsid w:val="004415B7"/>
    <w:rsid w:val="00441F90"/>
    <w:rsid w:val="0044483B"/>
    <w:rsid w:val="004456A0"/>
    <w:rsid w:val="00445E64"/>
    <w:rsid w:val="0044661A"/>
    <w:rsid w:val="004466ED"/>
    <w:rsid w:val="0044690D"/>
    <w:rsid w:val="00447B8D"/>
    <w:rsid w:val="00447CC1"/>
    <w:rsid w:val="00447E91"/>
    <w:rsid w:val="00447FB0"/>
    <w:rsid w:val="004528E0"/>
    <w:rsid w:val="004531F1"/>
    <w:rsid w:val="00453859"/>
    <w:rsid w:val="004555B7"/>
    <w:rsid w:val="0045686A"/>
    <w:rsid w:val="00456C12"/>
    <w:rsid w:val="00456E0A"/>
    <w:rsid w:val="00456E84"/>
    <w:rsid w:val="004620F8"/>
    <w:rsid w:val="00463DF5"/>
    <w:rsid w:val="004641C0"/>
    <w:rsid w:val="00464A4C"/>
    <w:rsid w:val="00464FD3"/>
    <w:rsid w:val="00465369"/>
    <w:rsid w:val="00470564"/>
    <w:rsid w:val="00471012"/>
    <w:rsid w:val="00474892"/>
    <w:rsid w:val="004758F8"/>
    <w:rsid w:val="00483C9F"/>
    <w:rsid w:val="00484044"/>
    <w:rsid w:val="00485904"/>
    <w:rsid w:val="0048675C"/>
    <w:rsid w:val="00486F78"/>
    <w:rsid w:val="0048766A"/>
    <w:rsid w:val="00487959"/>
    <w:rsid w:val="0049007E"/>
    <w:rsid w:val="00490A0E"/>
    <w:rsid w:val="0049330D"/>
    <w:rsid w:val="00494C66"/>
    <w:rsid w:val="004A0848"/>
    <w:rsid w:val="004A0A52"/>
    <w:rsid w:val="004A3C87"/>
    <w:rsid w:val="004A6C9B"/>
    <w:rsid w:val="004A7687"/>
    <w:rsid w:val="004B0720"/>
    <w:rsid w:val="004B0DDA"/>
    <w:rsid w:val="004B4D60"/>
    <w:rsid w:val="004B522A"/>
    <w:rsid w:val="004B5555"/>
    <w:rsid w:val="004B65D9"/>
    <w:rsid w:val="004B74DE"/>
    <w:rsid w:val="004C4607"/>
    <w:rsid w:val="004D07EC"/>
    <w:rsid w:val="004D21C7"/>
    <w:rsid w:val="004D39E5"/>
    <w:rsid w:val="004D3E28"/>
    <w:rsid w:val="004D6893"/>
    <w:rsid w:val="004E0A51"/>
    <w:rsid w:val="004E0C95"/>
    <w:rsid w:val="004E1A42"/>
    <w:rsid w:val="004E69A9"/>
    <w:rsid w:val="004F0487"/>
    <w:rsid w:val="004F0A22"/>
    <w:rsid w:val="004F0A61"/>
    <w:rsid w:val="004F1069"/>
    <w:rsid w:val="004F1C51"/>
    <w:rsid w:val="004F1F0A"/>
    <w:rsid w:val="004F29FC"/>
    <w:rsid w:val="004F3481"/>
    <w:rsid w:val="004F40C5"/>
    <w:rsid w:val="004F457A"/>
    <w:rsid w:val="004F474A"/>
    <w:rsid w:val="004F5541"/>
    <w:rsid w:val="0050010C"/>
    <w:rsid w:val="005114BA"/>
    <w:rsid w:val="00513FA0"/>
    <w:rsid w:val="00514149"/>
    <w:rsid w:val="005145B9"/>
    <w:rsid w:val="00515213"/>
    <w:rsid w:val="0051543F"/>
    <w:rsid w:val="005159BF"/>
    <w:rsid w:val="00516A1F"/>
    <w:rsid w:val="005221C4"/>
    <w:rsid w:val="00522A72"/>
    <w:rsid w:val="00523A98"/>
    <w:rsid w:val="00523F3B"/>
    <w:rsid w:val="00524566"/>
    <w:rsid w:val="005251E1"/>
    <w:rsid w:val="00526BCF"/>
    <w:rsid w:val="00526EF0"/>
    <w:rsid w:val="005275C3"/>
    <w:rsid w:val="005307BB"/>
    <w:rsid w:val="00530B5D"/>
    <w:rsid w:val="005324C6"/>
    <w:rsid w:val="005343A3"/>
    <w:rsid w:val="00540423"/>
    <w:rsid w:val="00540C2A"/>
    <w:rsid w:val="00542D0E"/>
    <w:rsid w:val="00543046"/>
    <w:rsid w:val="00547AC7"/>
    <w:rsid w:val="00553A08"/>
    <w:rsid w:val="00553DB4"/>
    <w:rsid w:val="00554548"/>
    <w:rsid w:val="00554B25"/>
    <w:rsid w:val="005550C7"/>
    <w:rsid w:val="0055723D"/>
    <w:rsid w:val="00557635"/>
    <w:rsid w:val="00560A96"/>
    <w:rsid w:val="0056285F"/>
    <w:rsid w:val="005649EC"/>
    <w:rsid w:val="005662F5"/>
    <w:rsid w:val="00566CB0"/>
    <w:rsid w:val="005679E0"/>
    <w:rsid w:val="00570312"/>
    <w:rsid w:val="005713FA"/>
    <w:rsid w:val="00571972"/>
    <w:rsid w:val="00572F79"/>
    <w:rsid w:val="005735CD"/>
    <w:rsid w:val="00573AF3"/>
    <w:rsid w:val="005745B6"/>
    <w:rsid w:val="0057724B"/>
    <w:rsid w:val="00581ECB"/>
    <w:rsid w:val="005829AE"/>
    <w:rsid w:val="00585B9A"/>
    <w:rsid w:val="0058627E"/>
    <w:rsid w:val="005863F1"/>
    <w:rsid w:val="00587B3C"/>
    <w:rsid w:val="00590D2C"/>
    <w:rsid w:val="0059156D"/>
    <w:rsid w:val="00591B18"/>
    <w:rsid w:val="00591D5A"/>
    <w:rsid w:val="005A1996"/>
    <w:rsid w:val="005A19AA"/>
    <w:rsid w:val="005A29AD"/>
    <w:rsid w:val="005A2B69"/>
    <w:rsid w:val="005A56E0"/>
    <w:rsid w:val="005A6C04"/>
    <w:rsid w:val="005A77B3"/>
    <w:rsid w:val="005A7F8C"/>
    <w:rsid w:val="005B0010"/>
    <w:rsid w:val="005B0207"/>
    <w:rsid w:val="005B0230"/>
    <w:rsid w:val="005B131D"/>
    <w:rsid w:val="005B15C6"/>
    <w:rsid w:val="005B2055"/>
    <w:rsid w:val="005B2592"/>
    <w:rsid w:val="005B3108"/>
    <w:rsid w:val="005B49EE"/>
    <w:rsid w:val="005C01BC"/>
    <w:rsid w:val="005C2940"/>
    <w:rsid w:val="005C39AF"/>
    <w:rsid w:val="005C438F"/>
    <w:rsid w:val="005C4895"/>
    <w:rsid w:val="005C49A1"/>
    <w:rsid w:val="005C7C1A"/>
    <w:rsid w:val="005D134C"/>
    <w:rsid w:val="005D1516"/>
    <w:rsid w:val="005D2528"/>
    <w:rsid w:val="005D252E"/>
    <w:rsid w:val="005D261D"/>
    <w:rsid w:val="005D307B"/>
    <w:rsid w:val="005D6DFD"/>
    <w:rsid w:val="005D6F3B"/>
    <w:rsid w:val="005D77C2"/>
    <w:rsid w:val="005E0EC6"/>
    <w:rsid w:val="005E11E2"/>
    <w:rsid w:val="005E144E"/>
    <w:rsid w:val="005E2CCD"/>
    <w:rsid w:val="005E33B0"/>
    <w:rsid w:val="005E38A5"/>
    <w:rsid w:val="005E3B96"/>
    <w:rsid w:val="005E4A01"/>
    <w:rsid w:val="005E7AAD"/>
    <w:rsid w:val="005E7F75"/>
    <w:rsid w:val="005F50A8"/>
    <w:rsid w:val="005F5E16"/>
    <w:rsid w:val="005F6B26"/>
    <w:rsid w:val="005F7927"/>
    <w:rsid w:val="00600491"/>
    <w:rsid w:val="00602A44"/>
    <w:rsid w:val="00606F43"/>
    <w:rsid w:val="00607344"/>
    <w:rsid w:val="0060787F"/>
    <w:rsid w:val="006113B0"/>
    <w:rsid w:val="00612C4E"/>
    <w:rsid w:val="00620CFF"/>
    <w:rsid w:val="00621898"/>
    <w:rsid w:val="00622515"/>
    <w:rsid w:val="00622B3A"/>
    <w:rsid w:val="00624496"/>
    <w:rsid w:val="0062536F"/>
    <w:rsid w:val="00626A6C"/>
    <w:rsid w:val="006273D9"/>
    <w:rsid w:val="00630E4A"/>
    <w:rsid w:val="00632169"/>
    <w:rsid w:val="006327BF"/>
    <w:rsid w:val="00632FDD"/>
    <w:rsid w:val="006334C2"/>
    <w:rsid w:val="00634075"/>
    <w:rsid w:val="00635677"/>
    <w:rsid w:val="00635EED"/>
    <w:rsid w:val="00636C5C"/>
    <w:rsid w:val="006371D7"/>
    <w:rsid w:val="006402D3"/>
    <w:rsid w:val="006427F9"/>
    <w:rsid w:val="0064324B"/>
    <w:rsid w:val="006457E2"/>
    <w:rsid w:val="00645EF5"/>
    <w:rsid w:val="00647106"/>
    <w:rsid w:val="00652C5D"/>
    <w:rsid w:val="00654433"/>
    <w:rsid w:val="00654E6B"/>
    <w:rsid w:val="00661BD3"/>
    <w:rsid w:val="00663948"/>
    <w:rsid w:val="00664C56"/>
    <w:rsid w:val="0066516E"/>
    <w:rsid w:val="00666487"/>
    <w:rsid w:val="00672FED"/>
    <w:rsid w:val="00674EEC"/>
    <w:rsid w:val="0067691A"/>
    <w:rsid w:val="006807EC"/>
    <w:rsid w:val="006820C4"/>
    <w:rsid w:val="00683596"/>
    <w:rsid w:val="00683A69"/>
    <w:rsid w:val="00687664"/>
    <w:rsid w:val="00695630"/>
    <w:rsid w:val="00695C5B"/>
    <w:rsid w:val="006966D6"/>
    <w:rsid w:val="006968B5"/>
    <w:rsid w:val="00696AB4"/>
    <w:rsid w:val="00696B9D"/>
    <w:rsid w:val="00696EBB"/>
    <w:rsid w:val="006971B8"/>
    <w:rsid w:val="006A0513"/>
    <w:rsid w:val="006A07E3"/>
    <w:rsid w:val="006A118A"/>
    <w:rsid w:val="006A2758"/>
    <w:rsid w:val="006A2AA4"/>
    <w:rsid w:val="006A2F7D"/>
    <w:rsid w:val="006A5C75"/>
    <w:rsid w:val="006A5DAB"/>
    <w:rsid w:val="006A6A5C"/>
    <w:rsid w:val="006A6DE2"/>
    <w:rsid w:val="006A6DF0"/>
    <w:rsid w:val="006B0068"/>
    <w:rsid w:val="006B0FA5"/>
    <w:rsid w:val="006B28AD"/>
    <w:rsid w:val="006B28C4"/>
    <w:rsid w:val="006B30DD"/>
    <w:rsid w:val="006B413E"/>
    <w:rsid w:val="006B4BD7"/>
    <w:rsid w:val="006B5225"/>
    <w:rsid w:val="006B525E"/>
    <w:rsid w:val="006B66F0"/>
    <w:rsid w:val="006B69F8"/>
    <w:rsid w:val="006B7222"/>
    <w:rsid w:val="006B7AEA"/>
    <w:rsid w:val="006C02BF"/>
    <w:rsid w:val="006C19D2"/>
    <w:rsid w:val="006C2B10"/>
    <w:rsid w:val="006C2DB5"/>
    <w:rsid w:val="006C30B6"/>
    <w:rsid w:val="006C4EB8"/>
    <w:rsid w:val="006C6146"/>
    <w:rsid w:val="006C6488"/>
    <w:rsid w:val="006C65A9"/>
    <w:rsid w:val="006C7C44"/>
    <w:rsid w:val="006D0709"/>
    <w:rsid w:val="006D0E15"/>
    <w:rsid w:val="006D177F"/>
    <w:rsid w:val="006D21A2"/>
    <w:rsid w:val="006D2A9D"/>
    <w:rsid w:val="006D4CC0"/>
    <w:rsid w:val="006D677C"/>
    <w:rsid w:val="006D6B10"/>
    <w:rsid w:val="006D6CAB"/>
    <w:rsid w:val="006E079F"/>
    <w:rsid w:val="006E14D3"/>
    <w:rsid w:val="006E1730"/>
    <w:rsid w:val="006E1C8A"/>
    <w:rsid w:val="006E29FD"/>
    <w:rsid w:val="006E2E6C"/>
    <w:rsid w:val="006E34B6"/>
    <w:rsid w:val="006E5351"/>
    <w:rsid w:val="006E6E46"/>
    <w:rsid w:val="006E79AB"/>
    <w:rsid w:val="006F1572"/>
    <w:rsid w:val="006F1A89"/>
    <w:rsid w:val="006F3B95"/>
    <w:rsid w:val="006F60B5"/>
    <w:rsid w:val="006F63C7"/>
    <w:rsid w:val="006F66D7"/>
    <w:rsid w:val="0070009D"/>
    <w:rsid w:val="0070371D"/>
    <w:rsid w:val="00704746"/>
    <w:rsid w:val="00707476"/>
    <w:rsid w:val="00707D1E"/>
    <w:rsid w:val="00710463"/>
    <w:rsid w:val="007144E2"/>
    <w:rsid w:val="007160F2"/>
    <w:rsid w:val="007164D1"/>
    <w:rsid w:val="00717D72"/>
    <w:rsid w:val="00721215"/>
    <w:rsid w:val="007215AD"/>
    <w:rsid w:val="00723A7F"/>
    <w:rsid w:val="007266CB"/>
    <w:rsid w:val="00727AA4"/>
    <w:rsid w:val="00730C78"/>
    <w:rsid w:val="007342EA"/>
    <w:rsid w:val="00735048"/>
    <w:rsid w:val="0074151B"/>
    <w:rsid w:val="0074225A"/>
    <w:rsid w:val="00742691"/>
    <w:rsid w:val="00742930"/>
    <w:rsid w:val="0074493A"/>
    <w:rsid w:val="0075131A"/>
    <w:rsid w:val="0075166E"/>
    <w:rsid w:val="00751B17"/>
    <w:rsid w:val="00751CDD"/>
    <w:rsid w:val="007523C7"/>
    <w:rsid w:val="0075433E"/>
    <w:rsid w:val="00755DD8"/>
    <w:rsid w:val="00755F67"/>
    <w:rsid w:val="00756B18"/>
    <w:rsid w:val="00757B72"/>
    <w:rsid w:val="00757CC4"/>
    <w:rsid w:val="00760D21"/>
    <w:rsid w:val="007616DC"/>
    <w:rsid w:val="0076183B"/>
    <w:rsid w:val="0076263E"/>
    <w:rsid w:val="00762ED9"/>
    <w:rsid w:val="00762FF5"/>
    <w:rsid w:val="00765261"/>
    <w:rsid w:val="00765C91"/>
    <w:rsid w:val="0077062A"/>
    <w:rsid w:val="00770933"/>
    <w:rsid w:val="00770EAF"/>
    <w:rsid w:val="00772A1F"/>
    <w:rsid w:val="00773038"/>
    <w:rsid w:val="0077366F"/>
    <w:rsid w:val="00773825"/>
    <w:rsid w:val="007740A6"/>
    <w:rsid w:val="00774AC2"/>
    <w:rsid w:val="00776393"/>
    <w:rsid w:val="00776424"/>
    <w:rsid w:val="00777F92"/>
    <w:rsid w:val="00780BC8"/>
    <w:rsid w:val="00782914"/>
    <w:rsid w:val="00782C11"/>
    <w:rsid w:val="00784221"/>
    <w:rsid w:val="00784D46"/>
    <w:rsid w:val="00787662"/>
    <w:rsid w:val="0079019A"/>
    <w:rsid w:val="00790B5D"/>
    <w:rsid w:val="00791337"/>
    <w:rsid w:val="007929C7"/>
    <w:rsid w:val="00792BE0"/>
    <w:rsid w:val="00793027"/>
    <w:rsid w:val="00793635"/>
    <w:rsid w:val="007938D2"/>
    <w:rsid w:val="00793A84"/>
    <w:rsid w:val="007947D2"/>
    <w:rsid w:val="00796044"/>
    <w:rsid w:val="00796143"/>
    <w:rsid w:val="00796BFB"/>
    <w:rsid w:val="007A1215"/>
    <w:rsid w:val="007A1786"/>
    <w:rsid w:val="007A2956"/>
    <w:rsid w:val="007A3D20"/>
    <w:rsid w:val="007A3E4C"/>
    <w:rsid w:val="007A4DAE"/>
    <w:rsid w:val="007A50B8"/>
    <w:rsid w:val="007A5D14"/>
    <w:rsid w:val="007A6854"/>
    <w:rsid w:val="007A69E5"/>
    <w:rsid w:val="007A6BA2"/>
    <w:rsid w:val="007A73A7"/>
    <w:rsid w:val="007B0CD2"/>
    <w:rsid w:val="007B2961"/>
    <w:rsid w:val="007B431F"/>
    <w:rsid w:val="007B5AE7"/>
    <w:rsid w:val="007B655A"/>
    <w:rsid w:val="007B7676"/>
    <w:rsid w:val="007B797A"/>
    <w:rsid w:val="007C0B7C"/>
    <w:rsid w:val="007C255F"/>
    <w:rsid w:val="007C3A60"/>
    <w:rsid w:val="007C3D71"/>
    <w:rsid w:val="007C3F8A"/>
    <w:rsid w:val="007C4603"/>
    <w:rsid w:val="007C559E"/>
    <w:rsid w:val="007C5C4A"/>
    <w:rsid w:val="007C5F40"/>
    <w:rsid w:val="007D0D90"/>
    <w:rsid w:val="007D1D75"/>
    <w:rsid w:val="007D3E9A"/>
    <w:rsid w:val="007D6681"/>
    <w:rsid w:val="007D6FA0"/>
    <w:rsid w:val="007D7947"/>
    <w:rsid w:val="007E169D"/>
    <w:rsid w:val="007E19A4"/>
    <w:rsid w:val="007E4788"/>
    <w:rsid w:val="007E4903"/>
    <w:rsid w:val="007E4B19"/>
    <w:rsid w:val="007E5B58"/>
    <w:rsid w:val="007E5DCA"/>
    <w:rsid w:val="007E7766"/>
    <w:rsid w:val="007E780A"/>
    <w:rsid w:val="007F4237"/>
    <w:rsid w:val="007F6C7A"/>
    <w:rsid w:val="007F7300"/>
    <w:rsid w:val="007F780C"/>
    <w:rsid w:val="008001CF"/>
    <w:rsid w:val="00801B20"/>
    <w:rsid w:val="0080367D"/>
    <w:rsid w:val="00804287"/>
    <w:rsid w:val="0080433E"/>
    <w:rsid w:val="00804ADC"/>
    <w:rsid w:val="008073EB"/>
    <w:rsid w:val="008106A8"/>
    <w:rsid w:val="00810F65"/>
    <w:rsid w:val="00812306"/>
    <w:rsid w:val="0081472D"/>
    <w:rsid w:val="00816FCB"/>
    <w:rsid w:val="008208CC"/>
    <w:rsid w:val="00821019"/>
    <w:rsid w:val="00824F50"/>
    <w:rsid w:val="00826303"/>
    <w:rsid w:val="00826CCA"/>
    <w:rsid w:val="008279C3"/>
    <w:rsid w:val="00832721"/>
    <w:rsid w:val="00833B0F"/>
    <w:rsid w:val="00834774"/>
    <w:rsid w:val="00836423"/>
    <w:rsid w:val="00836A63"/>
    <w:rsid w:val="00836D97"/>
    <w:rsid w:val="00840A62"/>
    <w:rsid w:val="0084122D"/>
    <w:rsid w:val="00843A33"/>
    <w:rsid w:val="008446BC"/>
    <w:rsid w:val="00845C79"/>
    <w:rsid w:val="00850B44"/>
    <w:rsid w:val="008534CC"/>
    <w:rsid w:val="008539C0"/>
    <w:rsid w:val="00862BB6"/>
    <w:rsid w:val="008637A7"/>
    <w:rsid w:val="00864122"/>
    <w:rsid w:val="00866950"/>
    <w:rsid w:val="008674E4"/>
    <w:rsid w:val="00872B0B"/>
    <w:rsid w:val="00872FFE"/>
    <w:rsid w:val="00873406"/>
    <w:rsid w:val="00874B8D"/>
    <w:rsid w:val="00874DFF"/>
    <w:rsid w:val="00876106"/>
    <w:rsid w:val="00876241"/>
    <w:rsid w:val="00877852"/>
    <w:rsid w:val="00877897"/>
    <w:rsid w:val="00880B2A"/>
    <w:rsid w:val="008810AB"/>
    <w:rsid w:val="008814B9"/>
    <w:rsid w:val="00883BE4"/>
    <w:rsid w:val="008876E1"/>
    <w:rsid w:val="00890D77"/>
    <w:rsid w:val="00891442"/>
    <w:rsid w:val="00892F77"/>
    <w:rsid w:val="00893693"/>
    <w:rsid w:val="00894B6B"/>
    <w:rsid w:val="0089739A"/>
    <w:rsid w:val="008976BA"/>
    <w:rsid w:val="008976E9"/>
    <w:rsid w:val="00897B03"/>
    <w:rsid w:val="008A17F6"/>
    <w:rsid w:val="008A2B0F"/>
    <w:rsid w:val="008A4977"/>
    <w:rsid w:val="008A68E2"/>
    <w:rsid w:val="008A7BC5"/>
    <w:rsid w:val="008A7FAB"/>
    <w:rsid w:val="008B1A20"/>
    <w:rsid w:val="008B3B62"/>
    <w:rsid w:val="008B4CE3"/>
    <w:rsid w:val="008B641B"/>
    <w:rsid w:val="008B69FA"/>
    <w:rsid w:val="008C1121"/>
    <w:rsid w:val="008C1881"/>
    <w:rsid w:val="008C3E5D"/>
    <w:rsid w:val="008C3FF0"/>
    <w:rsid w:val="008C4F61"/>
    <w:rsid w:val="008C53F6"/>
    <w:rsid w:val="008C763E"/>
    <w:rsid w:val="008C7979"/>
    <w:rsid w:val="008C7DA4"/>
    <w:rsid w:val="008D1F23"/>
    <w:rsid w:val="008D2E12"/>
    <w:rsid w:val="008D4764"/>
    <w:rsid w:val="008D53C5"/>
    <w:rsid w:val="008E05C0"/>
    <w:rsid w:val="008E0FEE"/>
    <w:rsid w:val="008E1FF0"/>
    <w:rsid w:val="008E5665"/>
    <w:rsid w:val="008E7C04"/>
    <w:rsid w:val="008E7E4E"/>
    <w:rsid w:val="008F003E"/>
    <w:rsid w:val="008F2A73"/>
    <w:rsid w:val="008F2D9E"/>
    <w:rsid w:val="008F3FFB"/>
    <w:rsid w:val="008F4320"/>
    <w:rsid w:val="00900BF3"/>
    <w:rsid w:val="0090441C"/>
    <w:rsid w:val="0090703B"/>
    <w:rsid w:val="00907363"/>
    <w:rsid w:val="009105C0"/>
    <w:rsid w:val="00910CAD"/>
    <w:rsid w:val="00912682"/>
    <w:rsid w:val="009129F6"/>
    <w:rsid w:val="00912D6E"/>
    <w:rsid w:val="0091593A"/>
    <w:rsid w:val="00916F06"/>
    <w:rsid w:val="00917ADC"/>
    <w:rsid w:val="00921307"/>
    <w:rsid w:val="009231D6"/>
    <w:rsid w:val="00924BD0"/>
    <w:rsid w:val="00924FD3"/>
    <w:rsid w:val="009259A8"/>
    <w:rsid w:val="0092678B"/>
    <w:rsid w:val="00926826"/>
    <w:rsid w:val="009272AB"/>
    <w:rsid w:val="009306E1"/>
    <w:rsid w:val="00932370"/>
    <w:rsid w:val="009342EE"/>
    <w:rsid w:val="00935D05"/>
    <w:rsid w:val="0093684E"/>
    <w:rsid w:val="009407D2"/>
    <w:rsid w:val="00940B35"/>
    <w:rsid w:val="00941A93"/>
    <w:rsid w:val="0094655E"/>
    <w:rsid w:val="009468E4"/>
    <w:rsid w:val="00947EF0"/>
    <w:rsid w:val="009514A0"/>
    <w:rsid w:val="0095206C"/>
    <w:rsid w:val="00957D10"/>
    <w:rsid w:val="0096150D"/>
    <w:rsid w:val="0096423B"/>
    <w:rsid w:val="00965172"/>
    <w:rsid w:val="009666F6"/>
    <w:rsid w:val="0096682F"/>
    <w:rsid w:val="00967CE1"/>
    <w:rsid w:val="00970682"/>
    <w:rsid w:val="00970AD3"/>
    <w:rsid w:val="00971B20"/>
    <w:rsid w:val="00975AD3"/>
    <w:rsid w:val="00976694"/>
    <w:rsid w:val="00977C65"/>
    <w:rsid w:val="00977D3A"/>
    <w:rsid w:val="00977D44"/>
    <w:rsid w:val="00981C4C"/>
    <w:rsid w:val="009848EF"/>
    <w:rsid w:val="00986845"/>
    <w:rsid w:val="009870D2"/>
    <w:rsid w:val="00987739"/>
    <w:rsid w:val="00987E83"/>
    <w:rsid w:val="0099126D"/>
    <w:rsid w:val="009919A9"/>
    <w:rsid w:val="00992371"/>
    <w:rsid w:val="0099672B"/>
    <w:rsid w:val="009A472A"/>
    <w:rsid w:val="009A4BB1"/>
    <w:rsid w:val="009A4C94"/>
    <w:rsid w:val="009A68B2"/>
    <w:rsid w:val="009A7B13"/>
    <w:rsid w:val="009A7BF9"/>
    <w:rsid w:val="009B1DCF"/>
    <w:rsid w:val="009B20CD"/>
    <w:rsid w:val="009B55D5"/>
    <w:rsid w:val="009B5F50"/>
    <w:rsid w:val="009B76F4"/>
    <w:rsid w:val="009B7970"/>
    <w:rsid w:val="009C26F6"/>
    <w:rsid w:val="009C2A27"/>
    <w:rsid w:val="009C2E16"/>
    <w:rsid w:val="009C3542"/>
    <w:rsid w:val="009C44F5"/>
    <w:rsid w:val="009C4C6E"/>
    <w:rsid w:val="009C50B4"/>
    <w:rsid w:val="009C68B6"/>
    <w:rsid w:val="009C6BCF"/>
    <w:rsid w:val="009C6D35"/>
    <w:rsid w:val="009D00B2"/>
    <w:rsid w:val="009D0A53"/>
    <w:rsid w:val="009D0C4F"/>
    <w:rsid w:val="009D10B1"/>
    <w:rsid w:val="009D170F"/>
    <w:rsid w:val="009D1EEF"/>
    <w:rsid w:val="009D2167"/>
    <w:rsid w:val="009D274B"/>
    <w:rsid w:val="009D2DF3"/>
    <w:rsid w:val="009D493B"/>
    <w:rsid w:val="009D4A1D"/>
    <w:rsid w:val="009D6ACD"/>
    <w:rsid w:val="009D6D92"/>
    <w:rsid w:val="009D7994"/>
    <w:rsid w:val="009E2381"/>
    <w:rsid w:val="009E304A"/>
    <w:rsid w:val="009E30AA"/>
    <w:rsid w:val="009E6749"/>
    <w:rsid w:val="009E7C81"/>
    <w:rsid w:val="009F0B03"/>
    <w:rsid w:val="009F0C94"/>
    <w:rsid w:val="009F128B"/>
    <w:rsid w:val="009F3D10"/>
    <w:rsid w:val="009F7146"/>
    <w:rsid w:val="00A01D49"/>
    <w:rsid w:val="00A01DE6"/>
    <w:rsid w:val="00A022C0"/>
    <w:rsid w:val="00A031DE"/>
    <w:rsid w:val="00A03A70"/>
    <w:rsid w:val="00A066A5"/>
    <w:rsid w:val="00A07166"/>
    <w:rsid w:val="00A0797E"/>
    <w:rsid w:val="00A07F2E"/>
    <w:rsid w:val="00A1135F"/>
    <w:rsid w:val="00A116EB"/>
    <w:rsid w:val="00A13A97"/>
    <w:rsid w:val="00A173C6"/>
    <w:rsid w:val="00A175D5"/>
    <w:rsid w:val="00A222A6"/>
    <w:rsid w:val="00A222D6"/>
    <w:rsid w:val="00A2373E"/>
    <w:rsid w:val="00A3045B"/>
    <w:rsid w:val="00A30C40"/>
    <w:rsid w:val="00A30EA4"/>
    <w:rsid w:val="00A30FDE"/>
    <w:rsid w:val="00A31C14"/>
    <w:rsid w:val="00A32AB8"/>
    <w:rsid w:val="00A335E2"/>
    <w:rsid w:val="00A35171"/>
    <w:rsid w:val="00A36BF5"/>
    <w:rsid w:val="00A371D0"/>
    <w:rsid w:val="00A404A6"/>
    <w:rsid w:val="00A40500"/>
    <w:rsid w:val="00A4501B"/>
    <w:rsid w:val="00A46658"/>
    <w:rsid w:val="00A470E2"/>
    <w:rsid w:val="00A50250"/>
    <w:rsid w:val="00A5120A"/>
    <w:rsid w:val="00A51FB2"/>
    <w:rsid w:val="00A52CFF"/>
    <w:rsid w:val="00A5647D"/>
    <w:rsid w:val="00A574D0"/>
    <w:rsid w:val="00A57C02"/>
    <w:rsid w:val="00A60C70"/>
    <w:rsid w:val="00A60F2E"/>
    <w:rsid w:val="00A6251E"/>
    <w:rsid w:val="00A62F58"/>
    <w:rsid w:val="00A63C4B"/>
    <w:rsid w:val="00A64D3A"/>
    <w:rsid w:val="00A6534F"/>
    <w:rsid w:val="00A657B1"/>
    <w:rsid w:val="00A65EF6"/>
    <w:rsid w:val="00A66495"/>
    <w:rsid w:val="00A719D8"/>
    <w:rsid w:val="00A721E9"/>
    <w:rsid w:val="00A7314E"/>
    <w:rsid w:val="00A73FDB"/>
    <w:rsid w:val="00A74C2D"/>
    <w:rsid w:val="00A74C4B"/>
    <w:rsid w:val="00A751F7"/>
    <w:rsid w:val="00A751FF"/>
    <w:rsid w:val="00A771D4"/>
    <w:rsid w:val="00A77E60"/>
    <w:rsid w:val="00A818D0"/>
    <w:rsid w:val="00A82BE0"/>
    <w:rsid w:val="00A8434C"/>
    <w:rsid w:val="00A8685B"/>
    <w:rsid w:val="00A86E51"/>
    <w:rsid w:val="00A86E87"/>
    <w:rsid w:val="00A9069E"/>
    <w:rsid w:val="00A90A23"/>
    <w:rsid w:val="00A90CD1"/>
    <w:rsid w:val="00A9240C"/>
    <w:rsid w:val="00A92FB0"/>
    <w:rsid w:val="00A94C68"/>
    <w:rsid w:val="00A95A57"/>
    <w:rsid w:val="00AA0BBF"/>
    <w:rsid w:val="00AA3773"/>
    <w:rsid w:val="00AA4581"/>
    <w:rsid w:val="00AA6A6C"/>
    <w:rsid w:val="00AB31F2"/>
    <w:rsid w:val="00AB3CC1"/>
    <w:rsid w:val="00AB3EAC"/>
    <w:rsid w:val="00AB4817"/>
    <w:rsid w:val="00AB6579"/>
    <w:rsid w:val="00AC048D"/>
    <w:rsid w:val="00AC1611"/>
    <w:rsid w:val="00AC2ACF"/>
    <w:rsid w:val="00AC5C7F"/>
    <w:rsid w:val="00AC6125"/>
    <w:rsid w:val="00AC6886"/>
    <w:rsid w:val="00AC6ECD"/>
    <w:rsid w:val="00AD0007"/>
    <w:rsid w:val="00AD020D"/>
    <w:rsid w:val="00AD089A"/>
    <w:rsid w:val="00AD0A4D"/>
    <w:rsid w:val="00AD1914"/>
    <w:rsid w:val="00AD3B96"/>
    <w:rsid w:val="00AD3C94"/>
    <w:rsid w:val="00AD3F9F"/>
    <w:rsid w:val="00AD46EA"/>
    <w:rsid w:val="00AD5D63"/>
    <w:rsid w:val="00AD65E5"/>
    <w:rsid w:val="00AD78D8"/>
    <w:rsid w:val="00AE06A3"/>
    <w:rsid w:val="00AE1C52"/>
    <w:rsid w:val="00AE1E0B"/>
    <w:rsid w:val="00AE2362"/>
    <w:rsid w:val="00AE297E"/>
    <w:rsid w:val="00AE374E"/>
    <w:rsid w:val="00AF0F8F"/>
    <w:rsid w:val="00AF1F93"/>
    <w:rsid w:val="00AF2BDD"/>
    <w:rsid w:val="00AF2C53"/>
    <w:rsid w:val="00AF2F47"/>
    <w:rsid w:val="00AF51B8"/>
    <w:rsid w:val="00AF7F22"/>
    <w:rsid w:val="00B0205D"/>
    <w:rsid w:val="00B04985"/>
    <w:rsid w:val="00B05A66"/>
    <w:rsid w:val="00B1029F"/>
    <w:rsid w:val="00B11A20"/>
    <w:rsid w:val="00B12039"/>
    <w:rsid w:val="00B14354"/>
    <w:rsid w:val="00B17640"/>
    <w:rsid w:val="00B20A5A"/>
    <w:rsid w:val="00B20FDF"/>
    <w:rsid w:val="00B22E29"/>
    <w:rsid w:val="00B2336C"/>
    <w:rsid w:val="00B2588D"/>
    <w:rsid w:val="00B277FC"/>
    <w:rsid w:val="00B32933"/>
    <w:rsid w:val="00B345AE"/>
    <w:rsid w:val="00B347F8"/>
    <w:rsid w:val="00B367CA"/>
    <w:rsid w:val="00B4131E"/>
    <w:rsid w:val="00B424F8"/>
    <w:rsid w:val="00B43D57"/>
    <w:rsid w:val="00B44F58"/>
    <w:rsid w:val="00B4540C"/>
    <w:rsid w:val="00B45655"/>
    <w:rsid w:val="00B460C9"/>
    <w:rsid w:val="00B47C04"/>
    <w:rsid w:val="00B47E20"/>
    <w:rsid w:val="00B5124F"/>
    <w:rsid w:val="00B51E1C"/>
    <w:rsid w:val="00B51EEF"/>
    <w:rsid w:val="00B52EAF"/>
    <w:rsid w:val="00B5323B"/>
    <w:rsid w:val="00B54B36"/>
    <w:rsid w:val="00B5668F"/>
    <w:rsid w:val="00B57CE9"/>
    <w:rsid w:val="00B6038D"/>
    <w:rsid w:val="00B608A3"/>
    <w:rsid w:val="00B60B38"/>
    <w:rsid w:val="00B62271"/>
    <w:rsid w:val="00B631A5"/>
    <w:rsid w:val="00B63657"/>
    <w:rsid w:val="00B63A1B"/>
    <w:rsid w:val="00B65BE7"/>
    <w:rsid w:val="00B66215"/>
    <w:rsid w:val="00B66F95"/>
    <w:rsid w:val="00B70140"/>
    <w:rsid w:val="00B7092E"/>
    <w:rsid w:val="00B74ABA"/>
    <w:rsid w:val="00B75FE0"/>
    <w:rsid w:val="00B76C4D"/>
    <w:rsid w:val="00B81304"/>
    <w:rsid w:val="00B82AEB"/>
    <w:rsid w:val="00B83348"/>
    <w:rsid w:val="00B83B6A"/>
    <w:rsid w:val="00B858BE"/>
    <w:rsid w:val="00B86F48"/>
    <w:rsid w:val="00B87688"/>
    <w:rsid w:val="00B87929"/>
    <w:rsid w:val="00B92CFE"/>
    <w:rsid w:val="00B93188"/>
    <w:rsid w:val="00B959AF"/>
    <w:rsid w:val="00B95CBB"/>
    <w:rsid w:val="00B95DD4"/>
    <w:rsid w:val="00B963DD"/>
    <w:rsid w:val="00B9641B"/>
    <w:rsid w:val="00BA390F"/>
    <w:rsid w:val="00BA3AD9"/>
    <w:rsid w:val="00BA55CE"/>
    <w:rsid w:val="00BA684E"/>
    <w:rsid w:val="00BA7DD3"/>
    <w:rsid w:val="00BA7EE8"/>
    <w:rsid w:val="00BB0F0B"/>
    <w:rsid w:val="00BB26B2"/>
    <w:rsid w:val="00BB529A"/>
    <w:rsid w:val="00BB5B30"/>
    <w:rsid w:val="00BB5C43"/>
    <w:rsid w:val="00BC5049"/>
    <w:rsid w:val="00BC5757"/>
    <w:rsid w:val="00BC7828"/>
    <w:rsid w:val="00BC7D73"/>
    <w:rsid w:val="00BD098F"/>
    <w:rsid w:val="00BD171D"/>
    <w:rsid w:val="00BD17C6"/>
    <w:rsid w:val="00BD199D"/>
    <w:rsid w:val="00BD3123"/>
    <w:rsid w:val="00BD348B"/>
    <w:rsid w:val="00BD37B4"/>
    <w:rsid w:val="00BD7158"/>
    <w:rsid w:val="00BD75E3"/>
    <w:rsid w:val="00BE0D73"/>
    <w:rsid w:val="00BE11C2"/>
    <w:rsid w:val="00BE3143"/>
    <w:rsid w:val="00BE520F"/>
    <w:rsid w:val="00BE7A10"/>
    <w:rsid w:val="00BF1396"/>
    <w:rsid w:val="00BF3C0B"/>
    <w:rsid w:val="00BF3F42"/>
    <w:rsid w:val="00BF4D76"/>
    <w:rsid w:val="00BF6969"/>
    <w:rsid w:val="00BF7048"/>
    <w:rsid w:val="00C01833"/>
    <w:rsid w:val="00C026D3"/>
    <w:rsid w:val="00C05865"/>
    <w:rsid w:val="00C06DCF"/>
    <w:rsid w:val="00C06EBF"/>
    <w:rsid w:val="00C11B4C"/>
    <w:rsid w:val="00C11C92"/>
    <w:rsid w:val="00C125B1"/>
    <w:rsid w:val="00C136B1"/>
    <w:rsid w:val="00C138B7"/>
    <w:rsid w:val="00C1480F"/>
    <w:rsid w:val="00C1526A"/>
    <w:rsid w:val="00C1575A"/>
    <w:rsid w:val="00C15C39"/>
    <w:rsid w:val="00C22031"/>
    <w:rsid w:val="00C251E8"/>
    <w:rsid w:val="00C26E34"/>
    <w:rsid w:val="00C31801"/>
    <w:rsid w:val="00C31DD6"/>
    <w:rsid w:val="00C32196"/>
    <w:rsid w:val="00C342DF"/>
    <w:rsid w:val="00C36EA2"/>
    <w:rsid w:val="00C37A0A"/>
    <w:rsid w:val="00C40AB2"/>
    <w:rsid w:val="00C4118E"/>
    <w:rsid w:val="00C41406"/>
    <w:rsid w:val="00C442E9"/>
    <w:rsid w:val="00C45299"/>
    <w:rsid w:val="00C51D23"/>
    <w:rsid w:val="00C52D35"/>
    <w:rsid w:val="00C53F23"/>
    <w:rsid w:val="00C544DF"/>
    <w:rsid w:val="00C54886"/>
    <w:rsid w:val="00C551B1"/>
    <w:rsid w:val="00C57090"/>
    <w:rsid w:val="00C62954"/>
    <w:rsid w:val="00C63A26"/>
    <w:rsid w:val="00C653D2"/>
    <w:rsid w:val="00C66777"/>
    <w:rsid w:val="00C66D1C"/>
    <w:rsid w:val="00C67CA0"/>
    <w:rsid w:val="00C705A2"/>
    <w:rsid w:val="00C708B9"/>
    <w:rsid w:val="00C70AF0"/>
    <w:rsid w:val="00C72933"/>
    <w:rsid w:val="00C73EF5"/>
    <w:rsid w:val="00C74096"/>
    <w:rsid w:val="00C770AA"/>
    <w:rsid w:val="00C77421"/>
    <w:rsid w:val="00C77758"/>
    <w:rsid w:val="00C80A79"/>
    <w:rsid w:val="00C80CD7"/>
    <w:rsid w:val="00C83AD4"/>
    <w:rsid w:val="00C86797"/>
    <w:rsid w:val="00C86B84"/>
    <w:rsid w:val="00C923C4"/>
    <w:rsid w:val="00C93CA4"/>
    <w:rsid w:val="00C93D49"/>
    <w:rsid w:val="00C941BE"/>
    <w:rsid w:val="00C94557"/>
    <w:rsid w:val="00C9459E"/>
    <w:rsid w:val="00C95F54"/>
    <w:rsid w:val="00C97E14"/>
    <w:rsid w:val="00CA00FF"/>
    <w:rsid w:val="00CA0D5F"/>
    <w:rsid w:val="00CA1022"/>
    <w:rsid w:val="00CA30B0"/>
    <w:rsid w:val="00CA3623"/>
    <w:rsid w:val="00CA4563"/>
    <w:rsid w:val="00CA4D10"/>
    <w:rsid w:val="00CA5B74"/>
    <w:rsid w:val="00CB03CA"/>
    <w:rsid w:val="00CB2105"/>
    <w:rsid w:val="00CC02EE"/>
    <w:rsid w:val="00CC04C3"/>
    <w:rsid w:val="00CC2F27"/>
    <w:rsid w:val="00CC375A"/>
    <w:rsid w:val="00CC4BA4"/>
    <w:rsid w:val="00CC4C81"/>
    <w:rsid w:val="00CC784E"/>
    <w:rsid w:val="00CC7EC7"/>
    <w:rsid w:val="00CD11C6"/>
    <w:rsid w:val="00CD3F55"/>
    <w:rsid w:val="00CD599A"/>
    <w:rsid w:val="00CD737B"/>
    <w:rsid w:val="00CD7B52"/>
    <w:rsid w:val="00CE0065"/>
    <w:rsid w:val="00CE0C2F"/>
    <w:rsid w:val="00CE0F16"/>
    <w:rsid w:val="00CE3A33"/>
    <w:rsid w:val="00CE5760"/>
    <w:rsid w:val="00CF0167"/>
    <w:rsid w:val="00CF6D14"/>
    <w:rsid w:val="00D00E36"/>
    <w:rsid w:val="00D02918"/>
    <w:rsid w:val="00D0295C"/>
    <w:rsid w:val="00D03278"/>
    <w:rsid w:val="00D038E6"/>
    <w:rsid w:val="00D048C4"/>
    <w:rsid w:val="00D05F43"/>
    <w:rsid w:val="00D0614C"/>
    <w:rsid w:val="00D068DB"/>
    <w:rsid w:val="00D07F95"/>
    <w:rsid w:val="00D126B3"/>
    <w:rsid w:val="00D13F99"/>
    <w:rsid w:val="00D15264"/>
    <w:rsid w:val="00D1582B"/>
    <w:rsid w:val="00D159D9"/>
    <w:rsid w:val="00D15BD2"/>
    <w:rsid w:val="00D2152F"/>
    <w:rsid w:val="00D22B2B"/>
    <w:rsid w:val="00D239D8"/>
    <w:rsid w:val="00D31335"/>
    <w:rsid w:val="00D325E4"/>
    <w:rsid w:val="00D32C81"/>
    <w:rsid w:val="00D359F5"/>
    <w:rsid w:val="00D37B76"/>
    <w:rsid w:val="00D40C78"/>
    <w:rsid w:val="00D41A45"/>
    <w:rsid w:val="00D45F97"/>
    <w:rsid w:val="00D477FD"/>
    <w:rsid w:val="00D47AA2"/>
    <w:rsid w:val="00D50485"/>
    <w:rsid w:val="00D533A8"/>
    <w:rsid w:val="00D54518"/>
    <w:rsid w:val="00D5487D"/>
    <w:rsid w:val="00D55381"/>
    <w:rsid w:val="00D55EDE"/>
    <w:rsid w:val="00D55FC3"/>
    <w:rsid w:val="00D5625C"/>
    <w:rsid w:val="00D5677A"/>
    <w:rsid w:val="00D57544"/>
    <w:rsid w:val="00D62C9A"/>
    <w:rsid w:val="00D6495A"/>
    <w:rsid w:val="00D65069"/>
    <w:rsid w:val="00D668EC"/>
    <w:rsid w:val="00D66C87"/>
    <w:rsid w:val="00D677E9"/>
    <w:rsid w:val="00D717F9"/>
    <w:rsid w:val="00D720B3"/>
    <w:rsid w:val="00D73495"/>
    <w:rsid w:val="00D73992"/>
    <w:rsid w:val="00D73B6D"/>
    <w:rsid w:val="00D73E01"/>
    <w:rsid w:val="00D75497"/>
    <w:rsid w:val="00D75D5C"/>
    <w:rsid w:val="00D7677F"/>
    <w:rsid w:val="00D77732"/>
    <w:rsid w:val="00D80923"/>
    <w:rsid w:val="00D80BD0"/>
    <w:rsid w:val="00D81170"/>
    <w:rsid w:val="00D81904"/>
    <w:rsid w:val="00D81A84"/>
    <w:rsid w:val="00D81E36"/>
    <w:rsid w:val="00D81E76"/>
    <w:rsid w:val="00D827FD"/>
    <w:rsid w:val="00D84438"/>
    <w:rsid w:val="00D8461E"/>
    <w:rsid w:val="00D85F9A"/>
    <w:rsid w:val="00D8602A"/>
    <w:rsid w:val="00D90ED0"/>
    <w:rsid w:val="00D9118E"/>
    <w:rsid w:val="00D92EC6"/>
    <w:rsid w:val="00D94860"/>
    <w:rsid w:val="00D95ABD"/>
    <w:rsid w:val="00D96400"/>
    <w:rsid w:val="00D974BD"/>
    <w:rsid w:val="00DA0BFA"/>
    <w:rsid w:val="00DA2249"/>
    <w:rsid w:val="00DA2623"/>
    <w:rsid w:val="00DA4C14"/>
    <w:rsid w:val="00DA4E36"/>
    <w:rsid w:val="00DA5FC8"/>
    <w:rsid w:val="00DA7555"/>
    <w:rsid w:val="00DB3F11"/>
    <w:rsid w:val="00DB4D32"/>
    <w:rsid w:val="00DB5A42"/>
    <w:rsid w:val="00DB5F1E"/>
    <w:rsid w:val="00DB6ACB"/>
    <w:rsid w:val="00DB7AD7"/>
    <w:rsid w:val="00DC0AB9"/>
    <w:rsid w:val="00DC18AA"/>
    <w:rsid w:val="00DC1D71"/>
    <w:rsid w:val="00DC1E56"/>
    <w:rsid w:val="00DC2AE7"/>
    <w:rsid w:val="00DC3AD8"/>
    <w:rsid w:val="00DC613F"/>
    <w:rsid w:val="00DC79E0"/>
    <w:rsid w:val="00DC7CE7"/>
    <w:rsid w:val="00DD0031"/>
    <w:rsid w:val="00DD0294"/>
    <w:rsid w:val="00DD0D70"/>
    <w:rsid w:val="00DD1C61"/>
    <w:rsid w:val="00DD2783"/>
    <w:rsid w:val="00DD7390"/>
    <w:rsid w:val="00DE31A2"/>
    <w:rsid w:val="00DE3219"/>
    <w:rsid w:val="00DE3C32"/>
    <w:rsid w:val="00DE595E"/>
    <w:rsid w:val="00DF1EEB"/>
    <w:rsid w:val="00DF2B2C"/>
    <w:rsid w:val="00DF38D0"/>
    <w:rsid w:val="00DF6321"/>
    <w:rsid w:val="00DF6ABF"/>
    <w:rsid w:val="00DF70FE"/>
    <w:rsid w:val="00DF7B7A"/>
    <w:rsid w:val="00E003BD"/>
    <w:rsid w:val="00E00B91"/>
    <w:rsid w:val="00E01773"/>
    <w:rsid w:val="00E02717"/>
    <w:rsid w:val="00E02FB2"/>
    <w:rsid w:val="00E0579E"/>
    <w:rsid w:val="00E0748F"/>
    <w:rsid w:val="00E1498F"/>
    <w:rsid w:val="00E1568D"/>
    <w:rsid w:val="00E15929"/>
    <w:rsid w:val="00E159C0"/>
    <w:rsid w:val="00E1677C"/>
    <w:rsid w:val="00E200FF"/>
    <w:rsid w:val="00E2491E"/>
    <w:rsid w:val="00E26735"/>
    <w:rsid w:val="00E26E01"/>
    <w:rsid w:val="00E27417"/>
    <w:rsid w:val="00E31C0A"/>
    <w:rsid w:val="00E324AB"/>
    <w:rsid w:val="00E332B4"/>
    <w:rsid w:val="00E3379C"/>
    <w:rsid w:val="00E348F7"/>
    <w:rsid w:val="00E35133"/>
    <w:rsid w:val="00E36481"/>
    <w:rsid w:val="00E37DC4"/>
    <w:rsid w:val="00E40EBA"/>
    <w:rsid w:val="00E4370A"/>
    <w:rsid w:val="00E44488"/>
    <w:rsid w:val="00E458BB"/>
    <w:rsid w:val="00E46F58"/>
    <w:rsid w:val="00E5074A"/>
    <w:rsid w:val="00E51720"/>
    <w:rsid w:val="00E54497"/>
    <w:rsid w:val="00E550A2"/>
    <w:rsid w:val="00E55E6E"/>
    <w:rsid w:val="00E5615B"/>
    <w:rsid w:val="00E578F4"/>
    <w:rsid w:val="00E57C01"/>
    <w:rsid w:val="00E60D0C"/>
    <w:rsid w:val="00E61CA7"/>
    <w:rsid w:val="00E64DD5"/>
    <w:rsid w:val="00E653C4"/>
    <w:rsid w:val="00E65FEE"/>
    <w:rsid w:val="00E71523"/>
    <w:rsid w:val="00E71A90"/>
    <w:rsid w:val="00E71B8F"/>
    <w:rsid w:val="00E71C28"/>
    <w:rsid w:val="00E727B6"/>
    <w:rsid w:val="00E727C3"/>
    <w:rsid w:val="00E73477"/>
    <w:rsid w:val="00E747CB"/>
    <w:rsid w:val="00E74C4C"/>
    <w:rsid w:val="00E767D8"/>
    <w:rsid w:val="00E76F78"/>
    <w:rsid w:val="00E77E00"/>
    <w:rsid w:val="00E8163C"/>
    <w:rsid w:val="00E856AF"/>
    <w:rsid w:val="00E85D82"/>
    <w:rsid w:val="00E86B77"/>
    <w:rsid w:val="00E86C9D"/>
    <w:rsid w:val="00E86D30"/>
    <w:rsid w:val="00E910F7"/>
    <w:rsid w:val="00E92383"/>
    <w:rsid w:val="00E92AC7"/>
    <w:rsid w:val="00E94519"/>
    <w:rsid w:val="00E9510C"/>
    <w:rsid w:val="00E9543B"/>
    <w:rsid w:val="00E95773"/>
    <w:rsid w:val="00E9736E"/>
    <w:rsid w:val="00EA1CEF"/>
    <w:rsid w:val="00EA320B"/>
    <w:rsid w:val="00EA560A"/>
    <w:rsid w:val="00EB06CC"/>
    <w:rsid w:val="00EB0CBE"/>
    <w:rsid w:val="00EB300E"/>
    <w:rsid w:val="00EB3C38"/>
    <w:rsid w:val="00EB565D"/>
    <w:rsid w:val="00EB5E80"/>
    <w:rsid w:val="00EB788B"/>
    <w:rsid w:val="00EC5199"/>
    <w:rsid w:val="00EC5EBF"/>
    <w:rsid w:val="00EC5F93"/>
    <w:rsid w:val="00EC641A"/>
    <w:rsid w:val="00EC7264"/>
    <w:rsid w:val="00EC78B6"/>
    <w:rsid w:val="00ED0D5C"/>
    <w:rsid w:val="00ED103F"/>
    <w:rsid w:val="00ED1112"/>
    <w:rsid w:val="00ED1DE2"/>
    <w:rsid w:val="00ED3808"/>
    <w:rsid w:val="00ED79AB"/>
    <w:rsid w:val="00EE17A6"/>
    <w:rsid w:val="00EE28A2"/>
    <w:rsid w:val="00EE4A7A"/>
    <w:rsid w:val="00EF1F04"/>
    <w:rsid w:val="00EF32C1"/>
    <w:rsid w:val="00EF557F"/>
    <w:rsid w:val="00F00CB8"/>
    <w:rsid w:val="00F0581E"/>
    <w:rsid w:val="00F06944"/>
    <w:rsid w:val="00F07A70"/>
    <w:rsid w:val="00F10B4E"/>
    <w:rsid w:val="00F1122A"/>
    <w:rsid w:val="00F1329B"/>
    <w:rsid w:val="00F1336B"/>
    <w:rsid w:val="00F13945"/>
    <w:rsid w:val="00F155D3"/>
    <w:rsid w:val="00F1643D"/>
    <w:rsid w:val="00F20016"/>
    <w:rsid w:val="00F212D1"/>
    <w:rsid w:val="00F21E4F"/>
    <w:rsid w:val="00F22E0F"/>
    <w:rsid w:val="00F25C02"/>
    <w:rsid w:val="00F27294"/>
    <w:rsid w:val="00F303AF"/>
    <w:rsid w:val="00F313DE"/>
    <w:rsid w:val="00F3164B"/>
    <w:rsid w:val="00F31DDE"/>
    <w:rsid w:val="00F34C6F"/>
    <w:rsid w:val="00F35744"/>
    <w:rsid w:val="00F37997"/>
    <w:rsid w:val="00F4042A"/>
    <w:rsid w:val="00F41692"/>
    <w:rsid w:val="00F42156"/>
    <w:rsid w:val="00F42348"/>
    <w:rsid w:val="00F42D94"/>
    <w:rsid w:val="00F46AF2"/>
    <w:rsid w:val="00F52724"/>
    <w:rsid w:val="00F52FF1"/>
    <w:rsid w:val="00F6173C"/>
    <w:rsid w:val="00F62571"/>
    <w:rsid w:val="00F62620"/>
    <w:rsid w:val="00F634FD"/>
    <w:rsid w:val="00F63D67"/>
    <w:rsid w:val="00F6496E"/>
    <w:rsid w:val="00F64C3C"/>
    <w:rsid w:val="00F65F3F"/>
    <w:rsid w:val="00F6616A"/>
    <w:rsid w:val="00F6725B"/>
    <w:rsid w:val="00F674ED"/>
    <w:rsid w:val="00F72EE0"/>
    <w:rsid w:val="00F73F4D"/>
    <w:rsid w:val="00F73FDB"/>
    <w:rsid w:val="00F7587F"/>
    <w:rsid w:val="00F75889"/>
    <w:rsid w:val="00F75EA9"/>
    <w:rsid w:val="00F760D9"/>
    <w:rsid w:val="00F761BB"/>
    <w:rsid w:val="00F76F93"/>
    <w:rsid w:val="00F80478"/>
    <w:rsid w:val="00F831E2"/>
    <w:rsid w:val="00F84148"/>
    <w:rsid w:val="00F84F1A"/>
    <w:rsid w:val="00F85D85"/>
    <w:rsid w:val="00F871BD"/>
    <w:rsid w:val="00F877B5"/>
    <w:rsid w:val="00F91326"/>
    <w:rsid w:val="00F91CF2"/>
    <w:rsid w:val="00F92EAC"/>
    <w:rsid w:val="00F93097"/>
    <w:rsid w:val="00F94170"/>
    <w:rsid w:val="00F95F35"/>
    <w:rsid w:val="00F96776"/>
    <w:rsid w:val="00F96DCA"/>
    <w:rsid w:val="00FA02EC"/>
    <w:rsid w:val="00FA0A7B"/>
    <w:rsid w:val="00FA2E06"/>
    <w:rsid w:val="00FA2EB4"/>
    <w:rsid w:val="00FA4BE7"/>
    <w:rsid w:val="00FA6A7C"/>
    <w:rsid w:val="00FA7213"/>
    <w:rsid w:val="00FA7629"/>
    <w:rsid w:val="00FB0487"/>
    <w:rsid w:val="00FB0926"/>
    <w:rsid w:val="00FB14FB"/>
    <w:rsid w:val="00FB178B"/>
    <w:rsid w:val="00FB1FD0"/>
    <w:rsid w:val="00FB2BF1"/>
    <w:rsid w:val="00FB35B6"/>
    <w:rsid w:val="00FB4EB7"/>
    <w:rsid w:val="00FB6D9C"/>
    <w:rsid w:val="00FB71F6"/>
    <w:rsid w:val="00FB7439"/>
    <w:rsid w:val="00FB7AB5"/>
    <w:rsid w:val="00FC00A7"/>
    <w:rsid w:val="00FC2E69"/>
    <w:rsid w:val="00FC4134"/>
    <w:rsid w:val="00FC685B"/>
    <w:rsid w:val="00FD0D08"/>
    <w:rsid w:val="00FD169F"/>
    <w:rsid w:val="00FD3AF6"/>
    <w:rsid w:val="00FD6136"/>
    <w:rsid w:val="00FD7657"/>
    <w:rsid w:val="00FE2EF3"/>
    <w:rsid w:val="00FE3182"/>
    <w:rsid w:val="00FE393A"/>
    <w:rsid w:val="00FE4DDF"/>
    <w:rsid w:val="00FE508F"/>
    <w:rsid w:val="00FE5441"/>
    <w:rsid w:val="00FE5BA6"/>
    <w:rsid w:val="00FE7AE6"/>
    <w:rsid w:val="00FE7BE5"/>
    <w:rsid w:val="00FF25BF"/>
    <w:rsid w:val="00FF37D7"/>
    <w:rsid w:val="00FF461B"/>
    <w:rsid w:val="00FF4CD7"/>
    <w:rsid w:val="00FF4D7B"/>
    <w:rsid w:val="00FF6D57"/>
    <w:rsid w:val="00FF79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BF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278"/>
    <w:pPr>
      <w:spacing w:after="200" w:line="276" w:lineRule="auto"/>
    </w:pPr>
    <w:rPr>
      <w:sz w:val="22"/>
      <w:szCs w:val="22"/>
      <w:lang w:eastAsia="en-US"/>
    </w:rPr>
  </w:style>
  <w:style w:type="paragraph" w:styleId="Nadpis3">
    <w:name w:val="heading 3"/>
    <w:basedOn w:val="Normln"/>
    <w:next w:val="Normln"/>
    <w:link w:val="Nadpis3Char"/>
    <w:qFormat/>
    <w:rsid w:val="00A116EB"/>
    <w:pPr>
      <w:keepNext/>
      <w:spacing w:before="240" w:after="60" w:line="240" w:lineRule="auto"/>
      <w:ind w:firstLine="567"/>
      <w:jc w:val="both"/>
      <w:outlineLvl w:val="2"/>
    </w:pPr>
    <w:rPr>
      <w:rFonts w:ascii="Arial" w:eastAsia="Times New Roman" w:hAnsi="Arial"/>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5145B9"/>
    <w:pPr>
      <w:ind w:left="720"/>
      <w:contextualSpacing/>
    </w:pPr>
  </w:style>
  <w:style w:type="paragraph" w:customStyle="1" w:styleId="NormalJustified">
    <w:name w:val="Normal (Justified)"/>
    <w:basedOn w:val="Normln"/>
    <w:uiPriority w:val="99"/>
    <w:rsid w:val="00C51D23"/>
    <w:pPr>
      <w:widowControl w:val="0"/>
      <w:spacing w:after="0" w:line="240" w:lineRule="auto"/>
      <w:jc w:val="both"/>
    </w:pPr>
    <w:rPr>
      <w:rFonts w:ascii="Times New Roman" w:eastAsia="Times New Roman" w:hAnsi="Times New Roman"/>
      <w:kern w:val="28"/>
      <w:sz w:val="24"/>
      <w:szCs w:val="20"/>
      <w:lang w:eastAsia="cs-CZ"/>
    </w:rPr>
  </w:style>
  <w:style w:type="paragraph" w:styleId="Zkladntextodsazen3">
    <w:name w:val="Body Text Indent 3"/>
    <w:basedOn w:val="Normln"/>
    <w:link w:val="Zkladntextodsazen3Char"/>
    <w:semiHidden/>
    <w:rsid w:val="001A7509"/>
    <w:pPr>
      <w:spacing w:after="0" w:line="240" w:lineRule="auto"/>
      <w:ind w:left="705"/>
    </w:pPr>
    <w:rPr>
      <w:rFonts w:ascii="Arial" w:eastAsia="Times New Roman" w:hAnsi="Arial"/>
      <w:b/>
      <w:sz w:val="18"/>
      <w:szCs w:val="18"/>
      <w:lang w:val="x-none" w:eastAsia="cs-CZ"/>
    </w:rPr>
  </w:style>
  <w:style w:type="character" w:customStyle="1" w:styleId="Zkladntextodsazen3Char">
    <w:name w:val="Základní text odsazený 3 Char"/>
    <w:link w:val="Zkladntextodsazen3"/>
    <w:semiHidden/>
    <w:rsid w:val="001A7509"/>
    <w:rPr>
      <w:rFonts w:ascii="Arial" w:eastAsia="Times New Roman" w:hAnsi="Arial" w:cs="Arial"/>
      <w:b/>
      <w:sz w:val="18"/>
      <w:szCs w:val="18"/>
      <w:lang w:eastAsia="cs-CZ"/>
    </w:rPr>
  </w:style>
  <w:style w:type="character" w:styleId="Siln">
    <w:name w:val="Strong"/>
    <w:qFormat/>
    <w:rsid w:val="001A7509"/>
    <w:rPr>
      <w:b/>
      <w:bCs/>
    </w:rPr>
  </w:style>
  <w:style w:type="paragraph" w:customStyle="1" w:styleId="Textpsmene">
    <w:name w:val="Text písmene"/>
    <w:basedOn w:val="Normln"/>
    <w:rsid w:val="001A7509"/>
    <w:pPr>
      <w:numPr>
        <w:ilvl w:val="1"/>
        <w:numId w:val="1"/>
      </w:numPr>
      <w:spacing w:after="0" w:line="240" w:lineRule="auto"/>
      <w:jc w:val="both"/>
      <w:outlineLvl w:val="7"/>
    </w:pPr>
    <w:rPr>
      <w:rFonts w:ascii="Times New Roman" w:eastAsia="Times New Roman" w:hAnsi="Times New Roman"/>
      <w:sz w:val="24"/>
      <w:szCs w:val="20"/>
      <w:lang w:eastAsia="cs-CZ"/>
    </w:rPr>
  </w:style>
  <w:style w:type="paragraph" w:customStyle="1" w:styleId="Textodstavce">
    <w:name w:val="Text odstavce"/>
    <w:basedOn w:val="Normln"/>
    <w:rsid w:val="001A7509"/>
    <w:pPr>
      <w:numPr>
        <w:numId w:val="1"/>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styleId="Zkladntext">
    <w:name w:val="Body Text"/>
    <w:basedOn w:val="Normln"/>
    <w:link w:val="ZkladntextChar"/>
    <w:uiPriority w:val="99"/>
    <w:unhideWhenUsed/>
    <w:rsid w:val="001A7509"/>
    <w:pPr>
      <w:spacing w:after="120"/>
    </w:pPr>
  </w:style>
  <w:style w:type="character" w:customStyle="1" w:styleId="ZkladntextChar">
    <w:name w:val="Základní text Char"/>
    <w:basedOn w:val="Standardnpsmoodstavce"/>
    <w:link w:val="Zkladntext"/>
    <w:uiPriority w:val="99"/>
    <w:rsid w:val="001A7509"/>
  </w:style>
  <w:style w:type="paragraph" w:customStyle="1" w:styleId="textpsmene0">
    <w:name w:val="textpsmene"/>
    <w:basedOn w:val="Normln"/>
    <w:rsid w:val="001A7509"/>
    <w:pPr>
      <w:spacing w:after="0" w:line="240" w:lineRule="auto"/>
      <w:ind w:hanging="425"/>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5343A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43A3"/>
  </w:style>
  <w:style w:type="paragraph" w:styleId="Zpat">
    <w:name w:val="footer"/>
    <w:basedOn w:val="Normln"/>
    <w:link w:val="ZpatChar"/>
    <w:uiPriority w:val="99"/>
    <w:unhideWhenUsed/>
    <w:rsid w:val="005343A3"/>
    <w:pPr>
      <w:tabs>
        <w:tab w:val="center" w:pos="4536"/>
        <w:tab w:val="right" w:pos="9072"/>
      </w:tabs>
      <w:spacing w:after="0" w:line="240" w:lineRule="auto"/>
    </w:pPr>
  </w:style>
  <w:style w:type="character" w:customStyle="1" w:styleId="ZpatChar">
    <w:name w:val="Zápatí Char"/>
    <w:basedOn w:val="Standardnpsmoodstavce"/>
    <w:link w:val="Zpat"/>
    <w:uiPriority w:val="99"/>
    <w:rsid w:val="005343A3"/>
  </w:style>
  <w:style w:type="paragraph" w:styleId="Nzev">
    <w:name w:val="Title"/>
    <w:basedOn w:val="Normln"/>
    <w:link w:val="NzevChar"/>
    <w:qFormat/>
    <w:rsid w:val="00FF6D57"/>
    <w:pPr>
      <w:spacing w:after="0" w:line="240" w:lineRule="auto"/>
      <w:jc w:val="center"/>
    </w:pPr>
    <w:rPr>
      <w:rFonts w:ascii="Lucida Sans Unicode" w:eastAsia="Times New Roman" w:hAnsi="Lucida Sans Unicode"/>
      <w:b/>
      <w:bCs/>
      <w:sz w:val="40"/>
      <w:szCs w:val="24"/>
      <w:lang w:val="x-none" w:eastAsia="x-none"/>
    </w:rPr>
  </w:style>
  <w:style w:type="character" w:customStyle="1" w:styleId="NzevChar">
    <w:name w:val="Název Char"/>
    <w:link w:val="Nzev"/>
    <w:rsid w:val="00FF6D57"/>
    <w:rPr>
      <w:rFonts w:ascii="Lucida Sans Unicode" w:eastAsia="Times New Roman" w:hAnsi="Lucida Sans Unicode" w:cs="Bookman Old Style"/>
      <w:b/>
      <w:bCs/>
      <w:sz w:val="40"/>
      <w:szCs w:val="24"/>
    </w:rPr>
  </w:style>
  <w:style w:type="paragraph" w:customStyle="1" w:styleId="BodyText21">
    <w:name w:val="Body Text 21"/>
    <w:basedOn w:val="Normln"/>
    <w:rsid w:val="00FF6D57"/>
    <w:pPr>
      <w:widowControl w:val="0"/>
      <w:snapToGrid w:val="0"/>
      <w:spacing w:after="0" w:line="240" w:lineRule="auto"/>
      <w:jc w:val="both"/>
    </w:pPr>
    <w:rPr>
      <w:rFonts w:ascii="Times New Roman" w:eastAsia="Times New Roman" w:hAnsi="Times New Roman"/>
      <w:szCs w:val="20"/>
      <w:lang w:eastAsia="cs-CZ"/>
    </w:rPr>
  </w:style>
  <w:style w:type="paragraph" w:styleId="Bezmezer">
    <w:name w:val="No Spacing"/>
    <w:link w:val="BezmezerChar"/>
    <w:uiPriority w:val="1"/>
    <w:qFormat/>
    <w:rsid w:val="00717D72"/>
    <w:rPr>
      <w:rFonts w:eastAsia="Times New Roman"/>
      <w:sz w:val="22"/>
      <w:szCs w:val="22"/>
      <w:lang w:eastAsia="en-US"/>
    </w:rPr>
  </w:style>
  <w:style w:type="character" w:customStyle="1" w:styleId="BezmezerChar">
    <w:name w:val="Bez mezer Char"/>
    <w:link w:val="Bezmezer"/>
    <w:uiPriority w:val="1"/>
    <w:rsid w:val="00717D72"/>
    <w:rPr>
      <w:rFonts w:eastAsia="Times New Roman"/>
      <w:sz w:val="22"/>
      <w:szCs w:val="22"/>
      <w:lang w:val="cs-CZ" w:eastAsia="en-US" w:bidi="ar-SA"/>
    </w:rPr>
  </w:style>
  <w:style w:type="character" w:styleId="Odkaznakoment">
    <w:name w:val="annotation reference"/>
    <w:uiPriority w:val="99"/>
    <w:unhideWhenUsed/>
    <w:rsid w:val="00774AC2"/>
    <w:rPr>
      <w:sz w:val="16"/>
      <w:szCs w:val="16"/>
    </w:rPr>
  </w:style>
  <w:style w:type="paragraph" w:styleId="Textkomente">
    <w:name w:val="annotation text"/>
    <w:basedOn w:val="Normln"/>
    <w:link w:val="TextkomenteChar"/>
    <w:uiPriority w:val="99"/>
    <w:unhideWhenUsed/>
    <w:rsid w:val="00295D48"/>
    <w:rPr>
      <w:sz w:val="20"/>
      <w:szCs w:val="20"/>
      <w:lang w:val="x-none"/>
    </w:rPr>
  </w:style>
  <w:style w:type="character" w:customStyle="1" w:styleId="TextkomenteChar">
    <w:name w:val="Text komentáře Char"/>
    <w:link w:val="Textkomente"/>
    <w:uiPriority w:val="99"/>
    <w:rsid w:val="00295D48"/>
    <w:rPr>
      <w:lang w:eastAsia="en-US"/>
    </w:rPr>
  </w:style>
  <w:style w:type="paragraph" w:styleId="Pedmtkomente">
    <w:name w:val="annotation subject"/>
    <w:basedOn w:val="Textkomente"/>
    <w:next w:val="Textkomente"/>
    <w:link w:val="PedmtkomenteChar"/>
    <w:uiPriority w:val="99"/>
    <w:semiHidden/>
    <w:unhideWhenUsed/>
    <w:rsid w:val="00295D48"/>
    <w:rPr>
      <w:b/>
      <w:bCs/>
    </w:rPr>
  </w:style>
  <w:style w:type="character" w:customStyle="1" w:styleId="PedmtkomenteChar">
    <w:name w:val="Předmět komentáře Char"/>
    <w:link w:val="Pedmtkomente"/>
    <w:uiPriority w:val="99"/>
    <w:semiHidden/>
    <w:rsid w:val="00295D48"/>
    <w:rPr>
      <w:b/>
      <w:bCs/>
      <w:lang w:eastAsia="en-US"/>
    </w:rPr>
  </w:style>
  <w:style w:type="paragraph" w:styleId="Textbubliny">
    <w:name w:val="Balloon Text"/>
    <w:basedOn w:val="Normln"/>
    <w:link w:val="TextbublinyChar"/>
    <w:uiPriority w:val="99"/>
    <w:semiHidden/>
    <w:unhideWhenUsed/>
    <w:rsid w:val="00295D48"/>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295D48"/>
    <w:rPr>
      <w:rFonts w:ascii="Tahoma" w:hAnsi="Tahoma" w:cs="Tahoma"/>
      <w:sz w:val="16"/>
      <w:szCs w:val="16"/>
      <w:lang w:eastAsia="en-US"/>
    </w:rPr>
  </w:style>
  <w:style w:type="character" w:customStyle="1" w:styleId="Nadpis3Char">
    <w:name w:val="Nadpis 3 Char"/>
    <w:link w:val="Nadpis3"/>
    <w:rsid w:val="00A116EB"/>
    <w:rPr>
      <w:rFonts w:ascii="Arial" w:eastAsia="Times New Roman" w:hAnsi="Arial" w:cs="Arial"/>
      <w:b/>
      <w:bCs/>
      <w:sz w:val="26"/>
      <w:szCs w:val="26"/>
    </w:rPr>
  </w:style>
  <w:style w:type="paragraph" w:styleId="Prosttext">
    <w:name w:val="Plain Text"/>
    <w:basedOn w:val="Normln"/>
    <w:link w:val="ProsttextChar"/>
    <w:uiPriority w:val="99"/>
    <w:unhideWhenUsed/>
    <w:rsid w:val="00F20016"/>
    <w:pPr>
      <w:spacing w:after="0" w:line="240" w:lineRule="auto"/>
    </w:pPr>
    <w:rPr>
      <w:szCs w:val="21"/>
      <w:lang w:val="x-none"/>
    </w:rPr>
  </w:style>
  <w:style w:type="character" w:customStyle="1" w:styleId="ProsttextChar">
    <w:name w:val="Prostý text Char"/>
    <w:link w:val="Prosttext"/>
    <w:uiPriority w:val="99"/>
    <w:rsid w:val="00F20016"/>
    <w:rPr>
      <w:sz w:val="22"/>
      <w:szCs w:val="21"/>
      <w:lang w:val="x-none" w:eastAsia="en-US"/>
    </w:rPr>
  </w:style>
  <w:style w:type="paragraph" w:styleId="Revize">
    <w:name w:val="Revision"/>
    <w:hidden/>
    <w:uiPriority w:val="99"/>
    <w:semiHidden/>
    <w:rsid w:val="00FA4BE7"/>
    <w:rPr>
      <w:sz w:val="22"/>
      <w:szCs w:val="22"/>
      <w:lang w:eastAsia="en-US"/>
    </w:rPr>
  </w:style>
  <w:style w:type="paragraph" w:customStyle="1" w:styleId="odsazfurt">
    <w:name w:val="odsaz furt"/>
    <w:basedOn w:val="Normln"/>
    <w:rsid w:val="00346DCD"/>
    <w:pPr>
      <w:spacing w:after="0" w:line="240" w:lineRule="auto"/>
      <w:ind w:left="284"/>
      <w:jc w:val="both"/>
    </w:pPr>
    <w:rPr>
      <w:rFonts w:ascii="Times New Roman" w:eastAsia="Times New Roman" w:hAnsi="Times New Roman"/>
      <w:color w:val="000000"/>
      <w:sz w:val="20"/>
      <w:szCs w:val="20"/>
      <w:lang w:eastAsia="cs-CZ"/>
    </w:rPr>
  </w:style>
  <w:style w:type="character" w:styleId="Hypertextovodkaz">
    <w:name w:val="Hyperlink"/>
    <w:uiPriority w:val="99"/>
    <w:unhideWhenUsed/>
    <w:rsid w:val="005C01BC"/>
    <w:rPr>
      <w:color w:val="0000FF"/>
      <w:u w:val="single"/>
    </w:rPr>
  </w:style>
  <w:style w:type="table" w:styleId="Mkatabulky">
    <w:name w:val="Table Grid"/>
    <w:basedOn w:val="Normlntabulka"/>
    <w:uiPriority w:val="59"/>
    <w:rsid w:val="00674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95206C"/>
    <w:rPr>
      <w:color w:val="808080"/>
      <w:shd w:val="clear" w:color="auto" w:fill="E6E6E6"/>
    </w:rPr>
  </w:style>
  <w:style w:type="character" w:customStyle="1" w:styleId="text-novChar">
    <w:name w:val="text - nový Char"/>
    <w:basedOn w:val="Standardnpsmoodstavce"/>
    <w:link w:val="text-nov"/>
    <w:locked/>
    <w:rsid w:val="00360FF1"/>
    <w:rPr>
      <w:rFonts w:ascii="Times New Roman" w:eastAsia="Times New Roman" w:hAnsi="Times New Roman"/>
      <w:sz w:val="24"/>
      <w:szCs w:val="24"/>
    </w:rPr>
  </w:style>
  <w:style w:type="paragraph" w:customStyle="1" w:styleId="text-nov">
    <w:name w:val="text - nový"/>
    <w:basedOn w:val="Normln"/>
    <w:link w:val="text-novChar"/>
    <w:qFormat/>
    <w:rsid w:val="00360FF1"/>
    <w:pPr>
      <w:spacing w:before="120" w:after="0"/>
      <w:jc w:val="both"/>
    </w:pPr>
    <w:rPr>
      <w:rFonts w:ascii="Times New Roman" w:eastAsia="Times New Roman" w:hAnsi="Times New Roman"/>
      <w:sz w:val="24"/>
      <w:szCs w:val="24"/>
      <w:lang w:eastAsia="cs-CZ"/>
    </w:rPr>
  </w:style>
  <w:style w:type="character" w:customStyle="1" w:styleId="OdstavecseseznamemChar">
    <w:name w:val="Odstavec se seznamem Char"/>
    <w:link w:val="Odstavecseseznamem"/>
    <w:uiPriority w:val="34"/>
    <w:rsid w:val="00E65FEE"/>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278"/>
    <w:pPr>
      <w:spacing w:after="200" w:line="276" w:lineRule="auto"/>
    </w:pPr>
    <w:rPr>
      <w:sz w:val="22"/>
      <w:szCs w:val="22"/>
      <w:lang w:eastAsia="en-US"/>
    </w:rPr>
  </w:style>
  <w:style w:type="paragraph" w:styleId="Nadpis3">
    <w:name w:val="heading 3"/>
    <w:basedOn w:val="Normln"/>
    <w:next w:val="Normln"/>
    <w:link w:val="Nadpis3Char"/>
    <w:qFormat/>
    <w:rsid w:val="00A116EB"/>
    <w:pPr>
      <w:keepNext/>
      <w:spacing w:before="240" w:after="60" w:line="240" w:lineRule="auto"/>
      <w:ind w:firstLine="567"/>
      <w:jc w:val="both"/>
      <w:outlineLvl w:val="2"/>
    </w:pPr>
    <w:rPr>
      <w:rFonts w:ascii="Arial" w:eastAsia="Times New Roman" w:hAnsi="Arial"/>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5145B9"/>
    <w:pPr>
      <w:ind w:left="720"/>
      <w:contextualSpacing/>
    </w:pPr>
  </w:style>
  <w:style w:type="paragraph" w:customStyle="1" w:styleId="NormalJustified">
    <w:name w:val="Normal (Justified)"/>
    <w:basedOn w:val="Normln"/>
    <w:uiPriority w:val="99"/>
    <w:rsid w:val="00C51D23"/>
    <w:pPr>
      <w:widowControl w:val="0"/>
      <w:spacing w:after="0" w:line="240" w:lineRule="auto"/>
      <w:jc w:val="both"/>
    </w:pPr>
    <w:rPr>
      <w:rFonts w:ascii="Times New Roman" w:eastAsia="Times New Roman" w:hAnsi="Times New Roman"/>
      <w:kern w:val="28"/>
      <w:sz w:val="24"/>
      <w:szCs w:val="20"/>
      <w:lang w:eastAsia="cs-CZ"/>
    </w:rPr>
  </w:style>
  <w:style w:type="paragraph" w:styleId="Zkladntextodsazen3">
    <w:name w:val="Body Text Indent 3"/>
    <w:basedOn w:val="Normln"/>
    <w:link w:val="Zkladntextodsazen3Char"/>
    <w:semiHidden/>
    <w:rsid w:val="001A7509"/>
    <w:pPr>
      <w:spacing w:after="0" w:line="240" w:lineRule="auto"/>
      <w:ind w:left="705"/>
    </w:pPr>
    <w:rPr>
      <w:rFonts w:ascii="Arial" w:eastAsia="Times New Roman" w:hAnsi="Arial"/>
      <w:b/>
      <w:sz w:val="18"/>
      <w:szCs w:val="18"/>
      <w:lang w:val="x-none" w:eastAsia="cs-CZ"/>
    </w:rPr>
  </w:style>
  <w:style w:type="character" w:customStyle="1" w:styleId="Zkladntextodsazen3Char">
    <w:name w:val="Základní text odsazený 3 Char"/>
    <w:link w:val="Zkladntextodsazen3"/>
    <w:semiHidden/>
    <w:rsid w:val="001A7509"/>
    <w:rPr>
      <w:rFonts w:ascii="Arial" w:eastAsia="Times New Roman" w:hAnsi="Arial" w:cs="Arial"/>
      <w:b/>
      <w:sz w:val="18"/>
      <w:szCs w:val="18"/>
      <w:lang w:eastAsia="cs-CZ"/>
    </w:rPr>
  </w:style>
  <w:style w:type="character" w:styleId="Siln">
    <w:name w:val="Strong"/>
    <w:qFormat/>
    <w:rsid w:val="001A7509"/>
    <w:rPr>
      <w:b/>
      <w:bCs/>
    </w:rPr>
  </w:style>
  <w:style w:type="paragraph" w:customStyle="1" w:styleId="Textpsmene">
    <w:name w:val="Text písmene"/>
    <w:basedOn w:val="Normln"/>
    <w:rsid w:val="001A7509"/>
    <w:pPr>
      <w:numPr>
        <w:ilvl w:val="1"/>
        <w:numId w:val="1"/>
      </w:numPr>
      <w:spacing w:after="0" w:line="240" w:lineRule="auto"/>
      <w:jc w:val="both"/>
      <w:outlineLvl w:val="7"/>
    </w:pPr>
    <w:rPr>
      <w:rFonts w:ascii="Times New Roman" w:eastAsia="Times New Roman" w:hAnsi="Times New Roman"/>
      <w:sz w:val="24"/>
      <w:szCs w:val="20"/>
      <w:lang w:eastAsia="cs-CZ"/>
    </w:rPr>
  </w:style>
  <w:style w:type="paragraph" w:customStyle="1" w:styleId="Textodstavce">
    <w:name w:val="Text odstavce"/>
    <w:basedOn w:val="Normln"/>
    <w:rsid w:val="001A7509"/>
    <w:pPr>
      <w:numPr>
        <w:numId w:val="1"/>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styleId="Zkladntext">
    <w:name w:val="Body Text"/>
    <w:basedOn w:val="Normln"/>
    <w:link w:val="ZkladntextChar"/>
    <w:uiPriority w:val="99"/>
    <w:unhideWhenUsed/>
    <w:rsid w:val="001A7509"/>
    <w:pPr>
      <w:spacing w:after="120"/>
    </w:pPr>
  </w:style>
  <w:style w:type="character" w:customStyle="1" w:styleId="ZkladntextChar">
    <w:name w:val="Základní text Char"/>
    <w:basedOn w:val="Standardnpsmoodstavce"/>
    <w:link w:val="Zkladntext"/>
    <w:uiPriority w:val="99"/>
    <w:rsid w:val="001A7509"/>
  </w:style>
  <w:style w:type="paragraph" w:customStyle="1" w:styleId="textpsmene0">
    <w:name w:val="textpsmene"/>
    <w:basedOn w:val="Normln"/>
    <w:rsid w:val="001A7509"/>
    <w:pPr>
      <w:spacing w:after="0" w:line="240" w:lineRule="auto"/>
      <w:ind w:hanging="425"/>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5343A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43A3"/>
  </w:style>
  <w:style w:type="paragraph" w:styleId="Zpat">
    <w:name w:val="footer"/>
    <w:basedOn w:val="Normln"/>
    <w:link w:val="ZpatChar"/>
    <w:uiPriority w:val="99"/>
    <w:unhideWhenUsed/>
    <w:rsid w:val="005343A3"/>
    <w:pPr>
      <w:tabs>
        <w:tab w:val="center" w:pos="4536"/>
        <w:tab w:val="right" w:pos="9072"/>
      </w:tabs>
      <w:spacing w:after="0" w:line="240" w:lineRule="auto"/>
    </w:pPr>
  </w:style>
  <w:style w:type="character" w:customStyle="1" w:styleId="ZpatChar">
    <w:name w:val="Zápatí Char"/>
    <w:basedOn w:val="Standardnpsmoodstavce"/>
    <w:link w:val="Zpat"/>
    <w:uiPriority w:val="99"/>
    <w:rsid w:val="005343A3"/>
  </w:style>
  <w:style w:type="paragraph" w:styleId="Nzev">
    <w:name w:val="Title"/>
    <w:basedOn w:val="Normln"/>
    <w:link w:val="NzevChar"/>
    <w:qFormat/>
    <w:rsid w:val="00FF6D57"/>
    <w:pPr>
      <w:spacing w:after="0" w:line="240" w:lineRule="auto"/>
      <w:jc w:val="center"/>
    </w:pPr>
    <w:rPr>
      <w:rFonts w:ascii="Lucida Sans Unicode" w:eastAsia="Times New Roman" w:hAnsi="Lucida Sans Unicode"/>
      <w:b/>
      <w:bCs/>
      <w:sz w:val="40"/>
      <w:szCs w:val="24"/>
      <w:lang w:val="x-none" w:eastAsia="x-none"/>
    </w:rPr>
  </w:style>
  <w:style w:type="character" w:customStyle="1" w:styleId="NzevChar">
    <w:name w:val="Název Char"/>
    <w:link w:val="Nzev"/>
    <w:rsid w:val="00FF6D57"/>
    <w:rPr>
      <w:rFonts w:ascii="Lucida Sans Unicode" w:eastAsia="Times New Roman" w:hAnsi="Lucida Sans Unicode" w:cs="Bookman Old Style"/>
      <w:b/>
      <w:bCs/>
      <w:sz w:val="40"/>
      <w:szCs w:val="24"/>
    </w:rPr>
  </w:style>
  <w:style w:type="paragraph" w:customStyle="1" w:styleId="BodyText21">
    <w:name w:val="Body Text 21"/>
    <w:basedOn w:val="Normln"/>
    <w:rsid w:val="00FF6D57"/>
    <w:pPr>
      <w:widowControl w:val="0"/>
      <w:snapToGrid w:val="0"/>
      <w:spacing w:after="0" w:line="240" w:lineRule="auto"/>
      <w:jc w:val="both"/>
    </w:pPr>
    <w:rPr>
      <w:rFonts w:ascii="Times New Roman" w:eastAsia="Times New Roman" w:hAnsi="Times New Roman"/>
      <w:szCs w:val="20"/>
      <w:lang w:eastAsia="cs-CZ"/>
    </w:rPr>
  </w:style>
  <w:style w:type="paragraph" w:styleId="Bezmezer">
    <w:name w:val="No Spacing"/>
    <w:link w:val="BezmezerChar"/>
    <w:uiPriority w:val="1"/>
    <w:qFormat/>
    <w:rsid w:val="00717D72"/>
    <w:rPr>
      <w:rFonts w:eastAsia="Times New Roman"/>
      <w:sz w:val="22"/>
      <w:szCs w:val="22"/>
      <w:lang w:eastAsia="en-US"/>
    </w:rPr>
  </w:style>
  <w:style w:type="character" w:customStyle="1" w:styleId="BezmezerChar">
    <w:name w:val="Bez mezer Char"/>
    <w:link w:val="Bezmezer"/>
    <w:uiPriority w:val="1"/>
    <w:rsid w:val="00717D72"/>
    <w:rPr>
      <w:rFonts w:eastAsia="Times New Roman"/>
      <w:sz w:val="22"/>
      <w:szCs w:val="22"/>
      <w:lang w:val="cs-CZ" w:eastAsia="en-US" w:bidi="ar-SA"/>
    </w:rPr>
  </w:style>
  <w:style w:type="character" w:styleId="Odkaznakoment">
    <w:name w:val="annotation reference"/>
    <w:uiPriority w:val="99"/>
    <w:unhideWhenUsed/>
    <w:rsid w:val="00774AC2"/>
    <w:rPr>
      <w:sz w:val="16"/>
      <w:szCs w:val="16"/>
    </w:rPr>
  </w:style>
  <w:style w:type="paragraph" w:styleId="Textkomente">
    <w:name w:val="annotation text"/>
    <w:basedOn w:val="Normln"/>
    <w:link w:val="TextkomenteChar"/>
    <w:uiPriority w:val="99"/>
    <w:unhideWhenUsed/>
    <w:rsid w:val="00295D48"/>
    <w:rPr>
      <w:sz w:val="20"/>
      <w:szCs w:val="20"/>
      <w:lang w:val="x-none"/>
    </w:rPr>
  </w:style>
  <w:style w:type="character" w:customStyle="1" w:styleId="TextkomenteChar">
    <w:name w:val="Text komentáře Char"/>
    <w:link w:val="Textkomente"/>
    <w:uiPriority w:val="99"/>
    <w:rsid w:val="00295D48"/>
    <w:rPr>
      <w:lang w:eastAsia="en-US"/>
    </w:rPr>
  </w:style>
  <w:style w:type="paragraph" w:styleId="Pedmtkomente">
    <w:name w:val="annotation subject"/>
    <w:basedOn w:val="Textkomente"/>
    <w:next w:val="Textkomente"/>
    <w:link w:val="PedmtkomenteChar"/>
    <w:uiPriority w:val="99"/>
    <w:semiHidden/>
    <w:unhideWhenUsed/>
    <w:rsid w:val="00295D48"/>
    <w:rPr>
      <w:b/>
      <w:bCs/>
    </w:rPr>
  </w:style>
  <w:style w:type="character" w:customStyle="1" w:styleId="PedmtkomenteChar">
    <w:name w:val="Předmět komentáře Char"/>
    <w:link w:val="Pedmtkomente"/>
    <w:uiPriority w:val="99"/>
    <w:semiHidden/>
    <w:rsid w:val="00295D48"/>
    <w:rPr>
      <w:b/>
      <w:bCs/>
      <w:lang w:eastAsia="en-US"/>
    </w:rPr>
  </w:style>
  <w:style w:type="paragraph" w:styleId="Textbubliny">
    <w:name w:val="Balloon Text"/>
    <w:basedOn w:val="Normln"/>
    <w:link w:val="TextbublinyChar"/>
    <w:uiPriority w:val="99"/>
    <w:semiHidden/>
    <w:unhideWhenUsed/>
    <w:rsid w:val="00295D48"/>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295D48"/>
    <w:rPr>
      <w:rFonts w:ascii="Tahoma" w:hAnsi="Tahoma" w:cs="Tahoma"/>
      <w:sz w:val="16"/>
      <w:szCs w:val="16"/>
      <w:lang w:eastAsia="en-US"/>
    </w:rPr>
  </w:style>
  <w:style w:type="character" w:customStyle="1" w:styleId="Nadpis3Char">
    <w:name w:val="Nadpis 3 Char"/>
    <w:link w:val="Nadpis3"/>
    <w:rsid w:val="00A116EB"/>
    <w:rPr>
      <w:rFonts w:ascii="Arial" w:eastAsia="Times New Roman" w:hAnsi="Arial" w:cs="Arial"/>
      <w:b/>
      <w:bCs/>
      <w:sz w:val="26"/>
      <w:szCs w:val="26"/>
    </w:rPr>
  </w:style>
  <w:style w:type="paragraph" w:styleId="Prosttext">
    <w:name w:val="Plain Text"/>
    <w:basedOn w:val="Normln"/>
    <w:link w:val="ProsttextChar"/>
    <w:uiPriority w:val="99"/>
    <w:unhideWhenUsed/>
    <w:rsid w:val="00F20016"/>
    <w:pPr>
      <w:spacing w:after="0" w:line="240" w:lineRule="auto"/>
    </w:pPr>
    <w:rPr>
      <w:szCs w:val="21"/>
      <w:lang w:val="x-none"/>
    </w:rPr>
  </w:style>
  <w:style w:type="character" w:customStyle="1" w:styleId="ProsttextChar">
    <w:name w:val="Prostý text Char"/>
    <w:link w:val="Prosttext"/>
    <w:uiPriority w:val="99"/>
    <w:rsid w:val="00F20016"/>
    <w:rPr>
      <w:sz w:val="22"/>
      <w:szCs w:val="21"/>
      <w:lang w:val="x-none" w:eastAsia="en-US"/>
    </w:rPr>
  </w:style>
  <w:style w:type="paragraph" w:styleId="Revize">
    <w:name w:val="Revision"/>
    <w:hidden/>
    <w:uiPriority w:val="99"/>
    <w:semiHidden/>
    <w:rsid w:val="00FA4BE7"/>
    <w:rPr>
      <w:sz w:val="22"/>
      <w:szCs w:val="22"/>
      <w:lang w:eastAsia="en-US"/>
    </w:rPr>
  </w:style>
  <w:style w:type="paragraph" w:customStyle="1" w:styleId="odsazfurt">
    <w:name w:val="odsaz furt"/>
    <w:basedOn w:val="Normln"/>
    <w:rsid w:val="00346DCD"/>
    <w:pPr>
      <w:spacing w:after="0" w:line="240" w:lineRule="auto"/>
      <w:ind w:left="284"/>
      <w:jc w:val="both"/>
    </w:pPr>
    <w:rPr>
      <w:rFonts w:ascii="Times New Roman" w:eastAsia="Times New Roman" w:hAnsi="Times New Roman"/>
      <w:color w:val="000000"/>
      <w:sz w:val="20"/>
      <w:szCs w:val="20"/>
      <w:lang w:eastAsia="cs-CZ"/>
    </w:rPr>
  </w:style>
  <w:style w:type="character" w:styleId="Hypertextovodkaz">
    <w:name w:val="Hyperlink"/>
    <w:uiPriority w:val="99"/>
    <w:unhideWhenUsed/>
    <w:rsid w:val="005C01BC"/>
    <w:rPr>
      <w:color w:val="0000FF"/>
      <w:u w:val="single"/>
    </w:rPr>
  </w:style>
  <w:style w:type="table" w:styleId="Mkatabulky">
    <w:name w:val="Table Grid"/>
    <w:basedOn w:val="Normlntabulka"/>
    <w:uiPriority w:val="59"/>
    <w:rsid w:val="00674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95206C"/>
    <w:rPr>
      <w:color w:val="808080"/>
      <w:shd w:val="clear" w:color="auto" w:fill="E6E6E6"/>
    </w:rPr>
  </w:style>
  <w:style w:type="character" w:customStyle="1" w:styleId="text-novChar">
    <w:name w:val="text - nový Char"/>
    <w:basedOn w:val="Standardnpsmoodstavce"/>
    <w:link w:val="text-nov"/>
    <w:locked/>
    <w:rsid w:val="00360FF1"/>
    <w:rPr>
      <w:rFonts w:ascii="Times New Roman" w:eastAsia="Times New Roman" w:hAnsi="Times New Roman"/>
      <w:sz w:val="24"/>
      <w:szCs w:val="24"/>
    </w:rPr>
  </w:style>
  <w:style w:type="paragraph" w:customStyle="1" w:styleId="text-nov">
    <w:name w:val="text - nový"/>
    <w:basedOn w:val="Normln"/>
    <w:link w:val="text-novChar"/>
    <w:qFormat/>
    <w:rsid w:val="00360FF1"/>
    <w:pPr>
      <w:spacing w:before="120" w:after="0"/>
      <w:jc w:val="both"/>
    </w:pPr>
    <w:rPr>
      <w:rFonts w:ascii="Times New Roman" w:eastAsia="Times New Roman" w:hAnsi="Times New Roman"/>
      <w:sz w:val="24"/>
      <w:szCs w:val="24"/>
      <w:lang w:eastAsia="cs-CZ"/>
    </w:rPr>
  </w:style>
  <w:style w:type="character" w:customStyle="1" w:styleId="OdstavecseseznamemChar">
    <w:name w:val="Odstavec se seznamem Char"/>
    <w:link w:val="Odstavecseseznamem"/>
    <w:uiPriority w:val="34"/>
    <w:rsid w:val="00E65FE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870">
      <w:bodyDiv w:val="1"/>
      <w:marLeft w:val="0"/>
      <w:marRight w:val="0"/>
      <w:marTop w:val="0"/>
      <w:marBottom w:val="0"/>
      <w:divBdr>
        <w:top w:val="none" w:sz="0" w:space="0" w:color="auto"/>
        <w:left w:val="none" w:sz="0" w:space="0" w:color="auto"/>
        <w:bottom w:val="none" w:sz="0" w:space="0" w:color="auto"/>
        <w:right w:val="none" w:sz="0" w:space="0" w:color="auto"/>
      </w:divBdr>
    </w:div>
    <w:div w:id="11421478">
      <w:bodyDiv w:val="1"/>
      <w:marLeft w:val="0"/>
      <w:marRight w:val="0"/>
      <w:marTop w:val="0"/>
      <w:marBottom w:val="0"/>
      <w:divBdr>
        <w:top w:val="none" w:sz="0" w:space="0" w:color="auto"/>
        <w:left w:val="none" w:sz="0" w:space="0" w:color="auto"/>
        <w:bottom w:val="none" w:sz="0" w:space="0" w:color="auto"/>
        <w:right w:val="none" w:sz="0" w:space="0" w:color="auto"/>
      </w:divBdr>
    </w:div>
    <w:div w:id="781147536">
      <w:bodyDiv w:val="1"/>
      <w:marLeft w:val="0"/>
      <w:marRight w:val="0"/>
      <w:marTop w:val="0"/>
      <w:marBottom w:val="0"/>
      <w:divBdr>
        <w:top w:val="none" w:sz="0" w:space="0" w:color="auto"/>
        <w:left w:val="none" w:sz="0" w:space="0" w:color="auto"/>
        <w:bottom w:val="none" w:sz="0" w:space="0" w:color="auto"/>
        <w:right w:val="none" w:sz="0" w:space="0" w:color="auto"/>
      </w:divBdr>
    </w:div>
    <w:div w:id="984352212">
      <w:bodyDiv w:val="1"/>
      <w:marLeft w:val="0"/>
      <w:marRight w:val="0"/>
      <w:marTop w:val="0"/>
      <w:marBottom w:val="0"/>
      <w:divBdr>
        <w:top w:val="none" w:sz="0" w:space="0" w:color="auto"/>
        <w:left w:val="none" w:sz="0" w:space="0" w:color="auto"/>
        <w:bottom w:val="none" w:sz="0" w:space="0" w:color="auto"/>
        <w:right w:val="none" w:sz="0" w:space="0" w:color="auto"/>
      </w:divBdr>
    </w:div>
    <w:div w:id="1136871332">
      <w:bodyDiv w:val="1"/>
      <w:marLeft w:val="0"/>
      <w:marRight w:val="0"/>
      <w:marTop w:val="0"/>
      <w:marBottom w:val="0"/>
      <w:divBdr>
        <w:top w:val="none" w:sz="0" w:space="0" w:color="auto"/>
        <w:left w:val="none" w:sz="0" w:space="0" w:color="auto"/>
        <w:bottom w:val="none" w:sz="0" w:space="0" w:color="auto"/>
        <w:right w:val="none" w:sz="0" w:space="0" w:color="auto"/>
      </w:divBdr>
    </w:div>
    <w:div w:id="1212381654">
      <w:bodyDiv w:val="1"/>
      <w:marLeft w:val="0"/>
      <w:marRight w:val="0"/>
      <w:marTop w:val="0"/>
      <w:marBottom w:val="0"/>
      <w:divBdr>
        <w:top w:val="none" w:sz="0" w:space="0" w:color="auto"/>
        <w:left w:val="none" w:sz="0" w:space="0" w:color="auto"/>
        <w:bottom w:val="none" w:sz="0" w:space="0" w:color="auto"/>
        <w:right w:val="none" w:sz="0" w:space="0" w:color="auto"/>
      </w:divBdr>
    </w:div>
    <w:div w:id="126422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file:///C:\Users\veronikasedlackova\Documents\Zak&#225;zky\Silnice%20Deht&#225;ry\ZD\josephine.proebiz.com" TargetMode="External"/><Relationship Id="rId4" Type="http://schemas.microsoft.com/office/2007/relationships/stylesWithEffects" Target="stylesWithEffects.xml"/><Relationship Id="rId9" Type="http://schemas.openxmlformats.org/officeDocument/2006/relationships/hyperlink" Target="https://profily.proebiz.com/profile/70946078" TargetMode="Externa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22292-C241-48B6-85EA-E96021129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4370</Words>
  <Characters>25786</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30096</CharactersWithSpaces>
  <SharedDoc>false</SharedDoc>
  <HLinks>
    <vt:vector size="6" baseType="variant">
      <vt:variant>
        <vt:i4>6094933</vt:i4>
      </vt:variant>
      <vt:variant>
        <vt:i4>0</vt:i4>
      </vt:variant>
      <vt:variant>
        <vt:i4>0</vt:i4>
      </vt:variant>
      <vt:variant>
        <vt:i4>5</vt:i4>
      </vt:variant>
      <vt:variant>
        <vt:lpwstr>http://www.portal.gov.cz/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Ursíny</dc:creator>
  <cp:lastModifiedBy>Veronika Sedláčková</cp:lastModifiedBy>
  <cp:revision>2</cp:revision>
  <cp:lastPrinted>2019-01-14T05:55:00Z</cp:lastPrinted>
  <dcterms:created xsi:type="dcterms:W3CDTF">2019-01-21T10:13:00Z</dcterms:created>
  <dcterms:modified xsi:type="dcterms:W3CDTF">2019-01-21T10:13:00Z</dcterms:modified>
</cp:coreProperties>
</file>